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168"/>
        <w:gridCol w:w="5969"/>
      </w:tblGrid>
      <w:tr w:rsidR="00C07D78" w:rsidRPr="00163537" w:rsidTr="00DA3DDC">
        <w:trPr>
          <w:jc w:val="right"/>
        </w:trPr>
        <w:tc>
          <w:tcPr>
            <w:tcW w:w="4168" w:type="dxa"/>
            <w:shd w:val="clear" w:color="auto" w:fill="auto"/>
          </w:tcPr>
          <w:p w:rsidR="00C07D78" w:rsidRPr="00163537" w:rsidRDefault="00C07D78" w:rsidP="00DA3DDC">
            <w:pPr>
              <w:tabs>
                <w:tab w:val="right" w:pos="10207"/>
              </w:tabs>
              <w:spacing w:line="276" w:lineRule="auto"/>
              <w:ind w:right="-2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5969" w:type="dxa"/>
            <w:shd w:val="clear" w:color="auto" w:fill="auto"/>
          </w:tcPr>
          <w:p w:rsidR="000A3B6F" w:rsidRPr="00163537" w:rsidRDefault="000A3B6F" w:rsidP="00163537">
            <w:pPr>
              <w:tabs>
                <w:tab w:val="right" w:pos="10207"/>
              </w:tabs>
              <w:spacing w:line="276" w:lineRule="auto"/>
              <w:ind w:right="-108" w:firstLine="0"/>
              <w:jc w:val="right"/>
              <w:rPr>
                <w:b/>
                <w:sz w:val="26"/>
                <w:szCs w:val="26"/>
              </w:rPr>
            </w:pPr>
            <w:r w:rsidRPr="00163537">
              <w:rPr>
                <w:b/>
                <w:sz w:val="26"/>
                <w:szCs w:val="26"/>
              </w:rPr>
              <w:t>УТВЕРЖДАЮ</w:t>
            </w:r>
          </w:p>
          <w:p w:rsidR="000A3B6F" w:rsidRPr="00163537" w:rsidRDefault="009C65DA" w:rsidP="00163537">
            <w:pPr>
              <w:ind w:right="-108" w:firstLine="0"/>
              <w:jc w:val="right"/>
              <w:rPr>
                <w:rFonts w:cs="Courier New"/>
                <w:sz w:val="26"/>
                <w:szCs w:val="26"/>
              </w:rPr>
            </w:pPr>
            <w:r w:rsidRPr="00163537">
              <w:rPr>
                <w:rFonts w:cs="Courier New"/>
                <w:sz w:val="26"/>
                <w:szCs w:val="26"/>
              </w:rPr>
              <w:t>Первый заместитель директора – главный инженер</w:t>
            </w:r>
            <w:r w:rsidR="000A3B6F" w:rsidRPr="00163537">
              <w:rPr>
                <w:rFonts w:cs="Courier New"/>
                <w:sz w:val="26"/>
                <w:szCs w:val="26"/>
              </w:rPr>
              <w:t xml:space="preserve"> филиала ПАО «</w:t>
            </w:r>
            <w:r w:rsidR="00372A1F" w:rsidRPr="00163537">
              <w:rPr>
                <w:rFonts w:cs="Courier New"/>
                <w:sz w:val="26"/>
                <w:szCs w:val="26"/>
              </w:rPr>
              <w:t>Р</w:t>
            </w:r>
            <w:r w:rsidR="00163537" w:rsidRPr="00163537">
              <w:rPr>
                <w:rFonts w:cs="Courier New"/>
                <w:sz w:val="26"/>
                <w:szCs w:val="26"/>
              </w:rPr>
              <w:t>оссети</w:t>
            </w:r>
            <w:r w:rsidR="000A3B6F" w:rsidRPr="00163537">
              <w:rPr>
                <w:rFonts w:cs="Courier New"/>
                <w:sz w:val="26"/>
                <w:szCs w:val="26"/>
              </w:rPr>
              <w:t xml:space="preserve"> Центр» - «Ярэнерго»</w:t>
            </w:r>
          </w:p>
          <w:p w:rsidR="000A3B6F" w:rsidRPr="00163537" w:rsidRDefault="00163537" w:rsidP="00163537">
            <w:pPr>
              <w:ind w:right="-108" w:firstLine="0"/>
              <w:jc w:val="right"/>
              <w:rPr>
                <w:rFonts w:cs="Courier New"/>
                <w:sz w:val="26"/>
                <w:szCs w:val="26"/>
              </w:rPr>
            </w:pPr>
            <w:r w:rsidRPr="00163537">
              <w:rPr>
                <w:rFonts w:cs="Courier New"/>
                <w:sz w:val="26"/>
                <w:szCs w:val="26"/>
              </w:rPr>
              <w:t>____________________</w:t>
            </w:r>
            <w:r w:rsidR="009C65DA" w:rsidRPr="00163537">
              <w:rPr>
                <w:rFonts w:cs="Courier New"/>
                <w:sz w:val="26"/>
                <w:szCs w:val="26"/>
              </w:rPr>
              <w:t xml:space="preserve">В.В. Плещев </w:t>
            </w:r>
            <w:r w:rsidR="000A3B6F" w:rsidRPr="00163537">
              <w:rPr>
                <w:rFonts w:cs="Courier New"/>
                <w:sz w:val="26"/>
                <w:szCs w:val="26"/>
              </w:rPr>
              <w:t xml:space="preserve"> </w:t>
            </w:r>
          </w:p>
          <w:p w:rsidR="00C07D78" w:rsidRPr="00163537" w:rsidRDefault="000A3B6F" w:rsidP="00844E05">
            <w:pPr>
              <w:pStyle w:val="af9"/>
              <w:tabs>
                <w:tab w:val="left" w:pos="3375"/>
              </w:tabs>
              <w:spacing w:line="36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16353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9469B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844E0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163537">
              <w:rPr>
                <w:rFonts w:ascii="Times New Roman" w:hAnsi="Times New Roman" w:cs="Times New Roman"/>
                <w:sz w:val="26"/>
                <w:szCs w:val="26"/>
              </w:rPr>
              <w:t>»_</w:t>
            </w:r>
            <w:r w:rsidR="00844E05">
              <w:rPr>
                <w:rFonts w:ascii="Times New Roman" w:hAnsi="Times New Roman" w:cs="Times New Roman"/>
                <w:sz w:val="26"/>
                <w:szCs w:val="26"/>
              </w:rPr>
              <w:t>января</w:t>
            </w:r>
            <w:r w:rsidRPr="00163537">
              <w:rPr>
                <w:rFonts w:ascii="Times New Roman" w:hAnsi="Times New Roman" w:cs="Times New Roman"/>
                <w:sz w:val="26"/>
                <w:szCs w:val="26"/>
              </w:rPr>
              <w:t>_______20</w:t>
            </w:r>
            <w:r w:rsidR="009C65DA" w:rsidRPr="0016353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44E0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163537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</w:tr>
    </w:tbl>
    <w:p w:rsidR="001F5706" w:rsidRPr="00163537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6"/>
          <w:szCs w:val="26"/>
        </w:rPr>
      </w:pPr>
    </w:p>
    <w:p w:rsidR="004F6968" w:rsidRPr="00163537" w:rsidRDefault="008D35FD" w:rsidP="00163537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6"/>
          <w:szCs w:val="26"/>
        </w:rPr>
      </w:pPr>
      <w:r w:rsidRPr="00163537">
        <w:rPr>
          <w:sz w:val="26"/>
          <w:szCs w:val="26"/>
        </w:rPr>
        <w:t>ТЕХНИЧЕСКОЕ ЗАДАНИЕ</w:t>
      </w:r>
    </w:p>
    <w:p w:rsidR="00876B16" w:rsidRPr="00163537" w:rsidRDefault="004F6968" w:rsidP="00163537">
      <w:pPr>
        <w:ind w:firstLine="0"/>
        <w:jc w:val="center"/>
        <w:rPr>
          <w:b/>
          <w:sz w:val="26"/>
          <w:szCs w:val="26"/>
        </w:rPr>
      </w:pPr>
      <w:r w:rsidRPr="00163537">
        <w:rPr>
          <w:b/>
          <w:sz w:val="26"/>
          <w:szCs w:val="26"/>
        </w:rPr>
        <w:t xml:space="preserve">на </w:t>
      </w:r>
      <w:r w:rsidR="00612811" w:rsidRPr="00163537">
        <w:rPr>
          <w:b/>
          <w:sz w:val="26"/>
          <w:szCs w:val="26"/>
        </w:rPr>
        <w:t xml:space="preserve">поставку </w:t>
      </w:r>
      <w:r w:rsidR="00262D6F" w:rsidRPr="00163537">
        <w:rPr>
          <w:b/>
          <w:sz w:val="26"/>
          <w:szCs w:val="26"/>
        </w:rPr>
        <w:t>электродвигателей</w:t>
      </w:r>
      <w:r w:rsidR="00950496" w:rsidRPr="00163537">
        <w:rPr>
          <w:b/>
          <w:sz w:val="26"/>
          <w:szCs w:val="26"/>
        </w:rPr>
        <w:t>.</w:t>
      </w:r>
    </w:p>
    <w:p w:rsidR="004F6968" w:rsidRPr="00163537" w:rsidRDefault="009C0389" w:rsidP="00163537">
      <w:pPr>
        <w:ind w:firstLine="0"/>
        <w:jc w:val="center"/>
        <w:rPr>
          <w:b/>
          <w:sz w:val="26"/>
          <w:szCs w:val="26"/>
        </w:rPr>
      </w:pPr>
      <w:r w:rsidRPr="00163537">
        <w:rPr>
          <w:b/>
          <w:sz w:val="26"/>
          <w:szCs w:val="26"/>
        </w:rPr>
        <w:t xml:space="preserve">Лот № </w:t>
      </w:r>
      <w:r w:rsidR="00AB6FCB" w:rsidRPr="00163537">
        <w:rPr>
          <w:b/>
          <w:sz w:val="26"/>
          <w:szCs w:val="26"/>
          <w:u w:val="single"/>
        </w:rPr>
        <w:t>308</w:t>
      </w:r>
      <w:r w:rsidR="00004529" w:rsidRPr="00163537">
        <w:rPr>
          <w:b/>
          <w:sz w:val="26"/>
          <w:szCs w:val="26"/>
          <w:u w:val="single"/>
        </w:rPr>
        <w:t>А</w:t>
      </w:r>
      <w:r w:rsidR="00B80A37" w:rsidRPr="00163537">
        <w:rPr>
          <w:b/>
          <w:sz w:val="26"/>
          <w:szCs w:val="26"/>
          <w:u w:val="single"/>
        </w:rPr>
        <w:t>.</w:t>
      </w:r>
    </w:p>
    <w:p w:rsidR="00612811" w:rsidRPr="00163537" w:rsidRDefault="00612811" w:rsidP="00773399">
      <w:pPr>
        <w:ind w:firstLine="0"/>
        <w:jc w:val="center"/>
        <w:rPr>
          <w:sz w:val="26"/>
          <w:szCs w:val="26"/>
        </w:rPr>
      </w:pPr>
    </w:p>
    <w:p w:rsidR="007F0CAA" w:rsidRPr="00163537" w:rsidRDefault="007F0CAA" w:rsidP="003F274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163537">
        <w:rPr>
          <w:b/>
          <w:bCs/>
          <w:sz w:val="26"/>
          <w:szCs w:val="26"/>
        </w:rPr>
        <w:t>Общая часть.</w:t>
      </w:r>
    </w:p>
    <w:p w:rsidR="007F0CAA" w:rsidRPr="00163537" w:rsidRDefault="007F0CAA" w:rsidP="007329BC">
      <w:pPr>
        <w:tabs>
          <w:tab w:val="left" w:pos="993"/>
        </w:tabs>
        <w:spacing w:line="276" w:lineRule="auto"/>
        <w:ind w:firstLine="709"/>
        <w:rPr>
          <w:sz w:val="26"/>
          <w:szCs w:val="26"/>
        </w:rPr>
      </w:pPr>
      <w:r w:rsidRPr="00163537">
        <w:rPr>
          <w:sz w:val="26"/>
          <w:szCs w:val="26"/>
        </w:rPr>
        <w:t>ПАО «</w:t>
      </w:r>
      <w:r w:rsidR="00163537" w:rsidRPr="00163537">
        <w:rPr>
          <w:rFonts w:cs="Courier New"/>
          <w:sz w:val="26"/>
          <w:szCs w:val="26"/>
        </w:rPr>
        <w:t xml:space="preserve">Россети </w:t>
      </w:r>
      <w:r w:rsidRPr="00163537">
        <w:rPr>
          <w:sz w:val="26"/>
          <w:szCs w:val="26"/>
        </w:rPr>
        <w:t>Центр» производит закупку электродвигателей для ремонтно-эксплуатационного обслуживания электросетевого оборудования</w:t>
      </w:r>
      <w:r w:rsidR="003F2741" w:rsidRPr="00163537">
        <w:rPr>
          <w:sz w:val="26"/>
          <w:szCs w:val="26"/>
        </w:rPr>
        <w:t>.</w:t>
      </w:r>
    </w:p>
    <w:p w:rsidR="003F2741" w:rsidRPr="00163537" w:rsidRDefault="003F2741" w:rsidP="003F274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63537">
        <w:rPr>
          <w:b/>
          <w:bCs/>
          <w:sz w:val="26"/>
          <w:szCs w:val="26"/>
        </w:rPr>
        <w:t>Предмет конкурса.</w:t>
      </w:r>
    </w:p>
    <w:p w:rsidR="003F2741" w:rsidRPr="00163537" w:rsidRDefault="003F2741" w:rsidP="00867C12">
      <w:pPr>
        <w:pStyle w:val="ad"/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163537">
        <w:rPr>
          <w:sz w:val="26"/>
          <w:szCs w:val="26"/>
        </w:rPr>
        <w:t xml:space="preserve">Поставщик обеспечивает поставку </w:t>
      </w:r>
      <w:r w:rsidR="003B1E81" w:rsidRPr="00163537">
        <w:rPr>
          <w:sz w:val="26"/>
          <w:szCs w:val="26"/>
        </w:rPr>
        <w:t>эл. двигателей</w:t>
      </w:r>
      <w:r w:rsidRPr="00163537">
        <w:rPr>
          <w:sz w:val="26"/>
          <w:szCs w:val="26"/>
        </w:rPr>
        <w:t xml:space="preserve"> на склады получателей – филиалов ПАО «</w:t>
      </w:r>
      <w:r w:rsidR="00163537" w:rsidRPr="00163537">
        <w:rPr>
          <w:rFonts w:cs="Courier New"/>
          <w:sz w:val="26"/>
          <w:szCs w:val="26"/>
        </w:rPr>
        <w:t xml:space="preserve">Россети </w:t>
      </w:r>
      <w:proofErr w:type="gramStart"/>
      <w:r w:rsidRPr="00163537">
        <w:rPr>
          <w:sz w:val="26"/>
          <w:szCs w:val="26"/>
        </w:rPr>
        <w:t>Центр»  в</w:t>
      </w:r>
      <w:proofErr w:type="gramEnd"/>
      <w:r w:rsidRPr="00163537">
        <w:rPr>
          <w:sz w:val="26"/>
          <w:szCs w:val="26"/>
        </w:rPr>
        <w:t xml:space="preserve"> объемах и сроки установленные данным ТЗ</w:t>
      </w:r>
      <w:r w:rsidR="003B1E81" w:rsidRPr="00163537">
        <w:rPr>
          <w:sz w:val="26"/>
          <w:szCs w:val="26"/>
        </w:rPr>
        <w:t>:</w:t>
      </w:r>
    </w:p>
    <w:tbl>
      <w:tblPr>
        <w:tblStyle w:val="ab"/>
        <w:tblW w:w="8729" w:type="dxa"/>
        <w:jc w:val="center"/>
        <w:tblLook w:val="04A0" w:firstRow="1" w:lastRow="0" w:firstColumn="1" w:lastColumn="0" w:noHBand="0" w:noVBand="1"/>
      </w:tblPr>
      <w:tblGrid>
        <w:gridCol w:w="1465"/>
        <w:gridCol w:w="2414"/>
        <w:gridCol w:w="1372"/>
        <w:gridCol w:w="2242"/>
        <w:gridCol w:w="1236"/>
      </w:tblGrid>
      <w:tr w:rsidR="00163537" w:rsidRPr="00681BF5" w:rsidTr="00163537">
        <w:trPr>
          <w:jc w:val="center"/>
        </w:trPr>
        <w:tc>
          <w:tcPr>
            <w:tcW w:w="1465" w:type="dxa"/>
            <w:vAlign w:val="center"/>
          </w:tcPr>
          <w:p w:rsidR="00163537" w:rsidRPr="00681BF5" w:rsidRDefault="00163537" w:rsidP="003B1E81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681BF5">
              <w:rPr>
                <w:sz w:val="22"/>
                <w:szCs w:val="22"/>
              </w:rPr>
              <w:t>Филиал</w:t>
            </w:r>
          </w:p>
        </w:tc>
        <w:tc>
          <w:tcPr>
            <w:tcW w:w="2414" w:type="dxa"/>
            <w:vAlign w:val="center"/>
          </w:tcPr>
          <w:p w:rsidR="00163537" w:rsidRPr="00867C12" w:rsidRDefault="00163537" w:rsidP="003B1E81">
            <w:pPr>
              <w:tabs>
                <w:tab w:val="left" w:pos="1168"/>
              </w:tabs>
              <w:ind w:firstLine="0"/>
              <w:jc w:val="center"/>
              <w:rPr>
                <w:sz w:val="22"/>
                <w:szCs w:val="22"/>
              </w:rPr>
            </w:pPr>
            <w:r w:rsidRPr="00867C12">
              <w:rPr>
                <w:sz w:val="22"/>
                <w:szCs w:val="22"/>
              </w:rPr>
              <w:t>Тип эл. двигателя</w:t>
            </w:r>
          </w:p>
        </w:tc>
        <w:tc>
          <w:tcPr>
            <w:tcW w:w="1372" w:type="dxa"/>
            <w:vAlign w:val="center"/>
          </w:tcPr>
          <w:p w:rsidR="00163537" w:rsidRPr="00681BF5" w:rsidRDefault="00163537" w:rsidP="003B1E81">
            <w:pPr>
              <w:tabs>
                <w:tab w:val="left" w:pos="1168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81BF5">
              <w:rPr>
                <w:color w:val="000000"/>
                <w:sz w:val="22"/>
                <w:szCs w:val="22"/>
              </w:rPr>
              <w:t>Количество, шт.</w:t>
            </w:r>
          </w:p>
        </w:tc>
        <w:tc>
          <w:tcPr>
            <w:tcW w:w="2242" w:type="dxa"/>
            <w:vAlign w:val="center"/>
          </w:tcPr>
          <w:p w:rsidR="00163537" w:rsidRPr="00681BF5" w:rsidRDefault="00163537" w:rsidP="003B1E81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681BF5">
              <w:rPr>
                <w:sz w:val="22"/>
                <w:szCs w:val="22"/>
              </w:rPr>
              <w:t>Точка поставки</w:t>
            </w:r>
          </w:p>
        </w:tc>
        <w:tc>
          <w:tcPr>
            <w:tcW w:w="1236" w:type="dxa"/>
          </w:tcPr>
          <w:p w:rsidR="00163537" w:rsidRPr="00681BF5" w:rsidRDefault="00163537" w:rsidP="003B1E81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681BF5">
              <w:rPr>
                <w:sz w:val="22"/>
                <w:szCs w:val="22"/>
              </w:rPr>
              <w:t>Срок</w:t>
            </w:r>
          </w:p>
          <w:p w:rsidR="00163537" w:rsidRPr="00681BF5" w:rsidRDefault="00163537" w:rsidP="003B1E81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поставки*</w:t>
            </w:r>
          </w:p>
        </w:tc>
      </w:tr>
      <w:tr w:rsidR="00844E05" w:rsidRPr="009C65DA" w:rsidTr="00163537">
        <w:trPr>
          <w:trHeight w:val="1116"/>
          <w:jc w:val="center"/>
        </w:trPr>
        <w:tc>
          <w:tcPr>
            <w:tcW w:w="1465" w:type="dxa"/>
            <w:vMerge w:val="restart"/>
            <w:vAlign w:val="center"/>
          </w:tcPr>
          <w:p w:rsidR="00844E05" w:rsidRPr="009C65DA" w:rsidRDefault="00844E05" w:rsidP="00CF3166">
            <w:pPr>
              <w:pStyle w:val="ad"/>
              <w:tabs>
                <w:tab w:val="left" w:pos="1276"/>
              </w:tabs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Ярэнерго</w:t>
            </w:r>
          </w:p>
        </w:tc>
        <w:tc>
          <w:tcPr>
            <w:tcW w:w="2414" w:type="dxa"/>
            <w:vAlign w:val="center"/>
          </w:tcPr>
          <w:p w:rsidR="00844E05" w:rsidRPr="009C65DA" w:rsidRDefault="00844E05" w:rsidP="00F3751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C65DA">
              <w:rPr>
                <w:color w:val="000000"/>
                <w:sz w:val="24"/>
                <w:szCs w:val="24"/>
              </w:rPr>
              <w:t>ЭД АБ63А4ВУ1 с крыльчаткой КМ4.400.014</w:t>
            </w:r>
          </w:p>
        </w:tc>
        <w:tc>
          <w:tcPr>
            <w:tcW w:w="1372" w:type="dxa"/>
            <w:vAlign w:val="center"/>
          </w:tcPr>
          <w:p w:rsidR="00844E05" w:rsidRPr="009C65DA" w:rsidRDefault="00844E05" w:rsidP="00F37511">
            <w:pPr>
              <w:tabs>
                <w:tab w:val="left" w:pos="1168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242" w:type="dxa"/>
            <w:vAlign w:val="center"/>
          </w:tcPr>
          <w:p w:rsidR="00844E05" w:rsidRPr="009C65DA" w:rsidRDefault="00844E05" w:rsidP="00163537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4D2172">
              <w:rPr>
                <w:bCs/>
                <w:sz w:val="24"/>
                <w:szCs w:val="24"/>
              </w:rPr>
              <w:t>Ярославская область, г. Ростов, Савинское шоссе, д. 15</w:t>
            </w:r>
          </w:p>
        </w:tc>
        <w:tc>
          <w:tcPr>
            <w:tcW w:w="1236" w:type="dxa"/>
            <w:vMerge w:val="restart"/>
            <w:vAlign w:val="center"/>
          </w:tcPr>
          <w:p w:rsidR="00844E05" w:rsidRPr="009C65DA" w:rsidRDefault="00844E05" w:rsidP="005B7CF2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</w:t>
            </w:r>
          </w:p>
        </w:tc>
      </w:tr>
      <w:tr w:rsidR="00844E05" w:rsidRPr="009C65DA" w:rsidTr="00163537">
        <w:trPr>
          <w:trHeight w:val="1116"/>
          <w:jc w:val="center"/>
        </w:trPr>
        <w:tc>
          <w:tcPr>
            <w:tcW w:w="1465" w:type="dxa"/>
            <w:vMerge/>
            <w:vAlign w:val="center"/>
          </w:tcPr>
          <w:p w:rsidR="00844E05" w:rsidRPr="009C65DA" w:rsidRDefault="00844E05" w:rsidP="00CF3166">
            <w:pPr>
              <w:pStyle w:val="ad"/>
              <w:tabs>
                <w:tab w:val="left" w:pos="1276"/>
              </w:tabs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vAlign w:val="center"/>
          </w:tcPr>
          <w:p w:rsidR="00844E05" w:rsidRPr="009C65DA" w:rsidRDefault="00844E05" w:rsidP="00AD125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C65DA">
              <w:rPr>
                <w:color w:val="000000"/>
                <w:sz w:val="24"/>
                <w:szCs w:val="24"/>
              </w:rPr>
              <w:t>ЭД АБ63А4ВУ1 с крыльчаткой КМ4.400.014</w:t>
            </w:r>
          </w:p>
        </w:tc>
        <w:tc>
          <w:tcPr>
            <w:tcW w:w="1372" w:type="dxa"/>
            <w:vAlign w:val="center"/>
          </w:tcPr>
          <w:p w:rsidR="00844E05" w:rsidRPr="009C65DA" w:rsidRDefault="00844E05" w:rsidP="00163537">
            <w:pPr>
              <w:tabs>
                <w:tab w:val="left" w:pos="1168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242" w:type="dxa"/>
            <w:vAlign w:val="center"/>
          </w:tcPr>
          <w:p w:rsidR="00844E05" w:rsidRPr="009C65DA" w:rsidRDefault="00844E05" w:rsidP="00844E05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4D2172">
              <w:rPr>
                <w:bCs/>
                <w:sz w:val="24"/>
                <w:szCs w:val="24"/>
              </w:rPr>
              <w:t>Ярославская область, г. Рыбинск,                     ул. Кулибина, д. 14.</w:t>
            </w:r>
          </w:p>
        </w:tc>
        <w:tc>
          <w:tcPr>
            <w:tcW w:w="1236" w:type="dxa"/>
            <w:vMerge/>
            <w:vAlign w:val="center"/>
          </w:tcPr>
          <w:p w:rsidR="00844E05" w:rsidRPr="009C65DA" w:rsidRDefault="00844E05" w:rsidP="005B7CF2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844E05" w:rsidRPr="009C65DA" w:rsidTr="00163537">
        <w:trPr>
          <w:trHeight w:val="1116"/>
          <w:jc w:val="center"/>
        </w:trPr>
        <w:tc>
          <w:tcPr>
            <w:tcW w:w="1465" w:type="dxa"/>
            <w:vMerge/>
            <w:vAlign w:val="center"/>
          </w:tcPr>
          <w:p w:rsidR="00844E05" w:rsidRPr="009C65DA" w:rsidRDefault="00844E05" w:rsidP="00CF3166">
            <w:pPr>
              <w:pStyle w:val="ad"/>
              <w:tabs>
                <w:tab w:val="left" w:pos="1276"/>
              </w:tabs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vAlign w:val="center"/>
          </w:tcPr>
          <w:p w:rsidR="00844E05" w:rsidRPr="009C65DA" w:rsidRDefault="00844E05" w:rsidP="00AD1257">
            <w:pPr>
              <w:ind w:firstLine="0"/>
              <w:jc w:val="center"/>
              <w:rPr>
                <w:sz w:val="24"/>
                <w:szCs w:val="24"/>
              </w:rPr>
            </w:pPr>
            <w:r w:rsidRPr="00163537">
              <w:rPr>
                <w:sz w:val="24"/>
                <w:szCs w:val="24"/>
              </w:rPr>
              <w:t>ЭД 2ДАТ У1 100-250-1,5 с крыльчаткой</w:t>
            </w:r>
          </w:p>
        </w:tc>
        <w:tc>
          <w:tcPr>
            <w:tcW w:w="1372" w:type="dxa"/>
            <w:vAlign w:val="center"/>
          </w:tcPr>
          <w:p w:rsidR="00844E05" w:rsidRPr="009C65DA" w:rsidRDefault="00844E05" w:rsidP="00AD1257">
            <w:pPr>
              <w:tabs>
                <w:tab w:val="left" w:pos="1168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242" w:type="dxa"/>
            <w:vMerge w:val="restart"/>
            <w:vAlign w:val="center"/>
          </w:tcPr>
          <w:p w:rsidR="00844E05" w:rsidRPr="009C65DA" w:rsidRDefault="00844E05" w:rsidP="00CF3166">
            <w:pPr>
              <w:pStyle w:val="ad"/>
              <w:tabs>
                <w:tab w:val="left" w:pos="1276"/>
              </w:tabs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705763">
              <w:rPr>
                <w:bCs/>
                <w:sz w:val="24"/>
                <w:szCs w:val="24"/>
              </w:rPr>
              <w:t>г. Ярославль, ул. Северная подстанция, д. 9</w:t>
            </w:r>
          </w:p>
        </w:tc>
        <w:tc>
          <w:tcPr>
            <w:tcW w:w="1236" w:type="dxa"/>
            <w:vMerge/>
            <w:vAlign w:val="center"/>
          </w:tcPr>
          <w:p w:rsidR="00844E05" w:rsidRPr="009C65DA" w:rsidRDefault="00844E05" w:rsidP="005B7CF2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844E05" w:rsidRPr="009C65DA" w:rsidTr="00163537">
        <w:trPr>
          <w:trHeight w:val="1116"/>
          <w:jc w:val="center"/>
        </w:trPr>
        <w:tc>
          <w:tcPr>
            <w:tcW w:w="1465" w:type="dxa"/>
            <w:vMerge/>
            <w:vAlign w:val="center"/>
          </w:tcPr>
          <w:p w:rsidR="00844E05" w:rsidRPr="009C65DA" w:rsidRDefault="00844E05" w:rsidP="00CF3166">
            <w:pPr>
              <w:pStyle w:val="ad"/>
              <w:tabs>
                <w:tab w:val="left" w:pos="1276"/>
              </w:tabs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vAlign w:val="center"/>
          </w:tcPr>
          <w:p w:rsidR="00844E05" w:rsidRPr="009C65DA" w:rsidRDefault="00844E05" w:rsidP="00AD125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C65DA">
              <w:rPr>
                <w:color w:val="000000"/>
                <w:sz w:val="24"/>
                <w:szCs w:val="24"/>
              </w:rPr>
              <w:t>ЭД АБ63А4ВУ1 с крыльчаткой КМ4.400.014</w:t>
            </w:r>
          </w:p>
        </w:tc>
        <w:tc>
          <w:tcPr>
            <w:tcW w:w="1372" w:type="dxa"/>
            <w:vAlign w:val="center"/>
          </w:tcPr>
          <w:p w:rsidR="00844E05" w:rsidRPr="009C65DA" w:rsidRDefault="00844E05" w:rsidP="00AD1257">
            <w:pPr>
              <w:tabs>
                <w:tab w:val="left" w:pos="1168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2242" w:type="dxa"/>
            <w:vMerge/>
            <w:vAlign w:val="center"/>
          </w:tcPr>
          <w:p w:rsidR="00844E05" w:rsidRPr="009C65DA" w:rsidRDefault="00844E05" w:rsidP="00CF3166">
            <w:pPr>
              <w:pStyle w:val="ad"/>
              <w:tabs>
                <w:tab w:val="left" w:pos="1276"/>
              </w:tabs>
              <w:ind w:left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vMerge/>
            <w:vAlign w:val="center"/>
          </w:tcPr>
          <w:p w:rsidR="00844E05" w:rsidRPr="009C65DA" w:rsidRDefault="00844E05" w:rsidP="005B7CF2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844E05" w:rsidRPr="009C65DA" w:rsidTr="00163537">
        <w:trPr>
          <w:trHeight w:val="1116"/>
          <w:jc w:val="center"/>
        </w:trPr>
        <w:tc>
          <w:tcPr>
            <w:tcW w:w="1465" w:type="dxa"/>
            <w:vMerge/>
            <w:vAlign w:val="center"/>
          </w:tcPr>
          <w:p w:rsidR="00844E05" w:rsidRPr="009C65DA" w:rsidRDefault="00844E05" w:rsidP="00CF3166">
            <w:pPr>
              <w:pStyle w:val="ad"/>
              <w:tabs>
                <w:tab w:val="left" w:pos="1276"/>
              </w:tabs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vAlign w:val="center"/>
          </w:tcPr>
          <w:p w:rsidR="00844E05" w:rsidRPr="009C65DA" w:rsidRDefault="00844E05" w:rsidP="0008272C">
            <w:pPr>
              <w:ind w:firstLine="0"/>
              <w:jc w:val="center"/>
              <w:rPr>
                <w:sz w:val="24"/>
                <w:szCs w:val="24"/>
              </w:rPr>
            </w:pPr>
            <w:r w:rsidRPr="00163537">
              <w:rPr>
                <w:sz w:val="24"/>
                <w:szCs w:val="24"/>
              </w:rPr>
              <w:t>Крыльчатка КЦП-4-14</w:t>
            </w:r>
          </w:p>
        </w:tc>
        <w:tc>
          <w:tcPr>
            <w:tcW w:w="1372" w:type="dxa"/>
            <w:vAlign w:val="center"/>
          </w:tcPr>
          <w:p w:rsidR="00844E05" w:rsidRPr="009C65DA" w:rsidRDefault="00844E05" w:rsidP="0008272C">
            <w:pPr>
              <w:tabs>
                <w:tab w:val="left" w:pos="1168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242" w:type="dxa"/>
            <w:vMerge/>
            <w:vAlign w:val="center"/>
          </w:tcPr>
          <w:p w:rsidR="00844E05" w:rsidRPr="009C65DA" w:rsidRDefault="00844E05" w:rsidP="00CF3166">
            <w:pPr>
              <w:pStyle w:val="ad"/>
              <w:tabs>
                <w:tab w:val="left" w:pos="1276"/>
              </w:tabs>
              <w:ind w:left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vMerge/>
            <w:vAlign w:val="center"/>
          </w:tcPr>
          <w:p w:rsidR="00844E05" w:rsidRPr="009C65DA" w:rsidRDefault="00844E05" w:rsidP="005B7CF2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844E05" w:rsidRPr="009C65DA" w:rsidTr="00163537">
        <w:trPr>
          <w:trHeight w:val="1116"/>
          <w:jc w:val="center"/>
        </w:trPr>
        <w:tc>
          <w:tcPr>
            <w:tcW w:w="1465" w:type="dxa"/>
            <w:vMerge/>
            <w:vAlign w:val="center"/>
          </w:tcPr>
          <w:p w:rsidR="00844E05" w:rsidRPr="009C65DA" w:rsidRDefault="00844E05" w:rsidP="00CF3166">
            <w:pPr>
              <w:pStyle w:val="ad"/>
              <w:tabs>
                <w:tab w:val="left" w:pos="1276"/>
              </w:tabs>
              <w:ind w:left="-57" w:right="-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4" w:type="dxa"/>
            <w:vAlign w:val="center"/>
          </w:tcPr>
          <w:p w:rsidR="00844E05" w:rsidRPr="009C65DA" w:rsidRDefault="00844E05" w:rsidP="00CF3166">
            <w:pPr>
              <w:ind w:firstLine="0"/>
              <w:jc w:val="center"/>
              <w:rPr>
                <w:sz w:val="24"/>
                <w:szCs w:val="24"/>
              </w:rPr>
            </w:pPr>
            <w:r w:rsidRPr="00844E05">
              <w:rPr>
                <w:sz w:val="24"/>
                <w:szCs w:val="24"/>
              </w:rPr>
              <w:t>Крыльчатка КМ 4.400.014.049 с гайкой</w:t>
            </w:r>
          </w:p>
        </w:tc>
        <w:tc>
          <w:tcPr>
            <w:tcW w:w="1372" w:type="dxa"/>
            <w:vAlign w:val="center"/>
          </w:tcPr>
          <w:p w:rsidR="00844E05" w:rsidRPr="009C65DA" w:rsidRDefault="00844E05" w:rsidP="00CF3166">
            <w:pPr>
              <w:tabs>
                <w:tab w:val="left" w:pos="1168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242" w:type="dxa"/>
            <w:vMerge/>
            <w:vAlign w:val="center"/>
          </w:tcPr>
          <w:p w:rsidR="00844E05" w:rsidRPr="009C65DA" w:rsidRDefault="00844E05" w:rsidP="00CF3166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vMerge/>
            <w:vAlign w:val="center"/>
          </w:tcPr>
          <w:p w:rsidR="00844E05" w:rsidRPr="009C65DA" w:rsidRDefault="00844E05" w:rsidP="005B7CF2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3B1E81" w:rsidRPr="009C65DA" w:rsidRDefault="00D73A08" w:rsidP="00D73A08">
      <w:pPr>
        <w:tabs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9C65DA">
        <w:rPr>
          <w:sz w:val="24"/>
          <w:szCs w:val="24"/>
        </w:rPr>
        <w:tab/>
        <w:t>*в календарных днях, с момента заключения договора</w:t>
      </w:r>
    </w:p>
    <w:p w:rsidR="00D73A08" w:rsidRPr="009C65DA" w:rsidRDefault="00D73A08" w:rsidP="003B1E81">
      <w:pPr>
        <w:pStyle w:val="ad"/>
        <w:tabs>
          <w:tab w:val="left" w:pos="993"/>
        </w:tabs>
        <w:spacing w:line="276" w:lineRule="auto"/>
        <w:ind w:left="1429" w:firstLine="0"/>
        <w:rPr>
          <w:b/>
          <w:bCs/>
          <w:sz w:val="26"/>
          <w:szCs w:val="26"/>
        </w:rPr>
      </w:pPr>
    </w:p>
    <w:p w:rsidR="00612811" w:rsidRPr="00163537" w:rsidRDefault="00612811" w:rsidP="003F274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163537">
        <w:rPr>
          <w:b/>
          <w:bCs/>
          <w:sz w:val="26"/>
          <w:szCs w:val="26"/>
        </w:rPr>
        <w:lastRenderedPageBreak/>
        <w:t xml:space="preserve">Технические требования к </w:t>
      </w:r>
      <w:r w:rsidR="000D4FD2" w:rsidRPr="00163537">
        <w:rPr>
          <w:b/>
          <w:bCs/>
          <w:sz w:val="26"/>
          <w:szCs w:val="26"/>
        </w:rPr>
        <w:t>продукции</w:t>
      </w:r>
      <w:r w:rsidRPr="00163537">
        <w:rPr>
          <w:b/>
          <w:bCs/>
          <w:sz w:val="26"/>
          <w:szCs w:val="26"/>
        </w:rPr>
        <w:t>.</w:t>
      </w:r>
    </w:p>
    <w:p w:rsidR="004F4E9E" w:rsidRPr="00163537" w:rsidRDefault="00AB6FCB" w:rsidP="00867C12">
      <w:pPr>
        <w:tabs>
          <w:tab w:val="left" w:pos="1134"/>
        </w:tabs>
        <w:ind w:firstLine="709"/>
        <w:rPr>
          <w:sz w:val="26"/>
          <w:szCs w:val="26"/>
        </w:rPr>
      </w:pPr>
      <w:r w:rsidRPr="00163537">
        <w:rPr>
          <w:sz w:val="26"/>
          <w:szCs w:val="26"/>
        </w:rPr>
        <w:t>Технические данные электродвигател</w:t>
      </w:r>
      <w:r w:rsidR="00DC1BA7" w:rsidRPr="00163537">
        <w:rPr>
          <w:sz w:val="26"/>
          <w:szCs w:val="26"/>
        </w:rPr>
        <w:t xml:space="preserve">ей </w:t>
      </w:r>
      <w:r w:rsidR="004F4E9E" w:rsidRPr="00163537">
        <w:rPr>
          <w:sz w:val="26"/>
          <w:szCs w:val="26"/>
        </w:rPr>
        <w:t xml:space="preserve">должны соответствовать </w:t>
      </w:r>
      <w:r w:rsidR="00262D6F" w:rsidRPr="00163537">
        <w:rPr>
          <w:sz w:val="26"/>
          <w:szCs w:val="26"/>
        </w:rPr>
        <w:t>параметрам,</w:t>
      </w:r>
      <w:r w:rsidR="00163418" w:rsidRPr="00163537">
        <w:rPr>
          <w:sz w:val="26"/>
          <w:szCs w:val="26"/>
        </w:rPr>
        <w:t xml:space="preserve"> приведенны</w:t>
      </w:r>
      <w:r w:rsidR="00262D6F" w:rsidRPr="00163537">
        <w:rPr>
          <w:sz w:val="26"/>
          <w:szCs w:val="26"/>
        </w:rPr>
        <w:t>м</w:t>
      </w:r>
      <w:r w:rsidR="00163418" w:rsidRPr="00163537">
        <w:rPr>
          <w:sz w:val="26"/>
          <w:szCs w:val="26"/>
        </w:rPr>
        <w:t xml:space="preserve"> в таблице:</w:t>
      </w:r>
    </w:p>
    <w:p w:rsidR="004F4E9E" w:rsidRPr="009C65DA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9C65DA">
        <w:rPr>
          <w:sz w:val="24"/>
          <w:szCs w:val="24"/>
        </w:rPr>
        <w:t xml:space="preserve">Таблица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40"/>
        <w:gridCol w:w="2265"/>
        <w:gridCol w:w="7225"/>
        <w:gridCol w:w="714"/>
        <w:gridCol w:w="11"/>
      </w:tblGrid>
      <w:tr w:rsidR="00A16207" w:rsidRPr="009C65DA" w:rsidTr="00050695">
        <w:trPr>
          <w:gridAfter w:val="1"/>
          <w:wAfter w:w="5" w:type="pct"/>
          <w:trHeight w:val="626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BB" w:rsidRPr="009C65DA" w:rsidRDefault="00F72DBB" w:rsidP="00050695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9C65DA">
              <w:rPr>
                <w:color w:val="000000"/>
                <w:sz w:val="24"/>
                <w:szCs w:val="24"/>
              </w:rPr>
              <w:t>№</w:t>
            </w:r>
          </w:p>
          <w:p w:rsidR="00F72DBB" w:rsidRPr="009C65DA" w:rsidRDefault="00F72DBB" w:rsidP="00050695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9C65DA"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0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BB" w:rsidRPr="0011665B" w:rsidRDefault="00F72DBB" w:rsidP="00F72DBB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1783D">
              <w:rPr>
                <w:color w:val="000000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6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DBB" w:rsidRPr="009C65DA" w:rsidRDefault="00F72DBB" w:rsidP="00050695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9C65DA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BF7F8C" w:rsidRPr="009C65DA" w:rsidTr="00DC1BA7">
        <w:trPr>
          <w:trHeight w:val="342"/>
        </w:trPr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F8C" w:rsidRPr="009C65DA" w:rsidRDefault="009C65DA" w:rsidP="00DC1BA7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9C65D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0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F8C" w:rsidRPr="0011665B" w:rsidRDefault="00BF7F8C" w:rsidP="0036713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67131">
              <w:rPr>
                <w:sz w:val="24"/>
                <w:szCs w:val="24"/>
              </w:rPr>
              <w:t>ЭД АБ63А4ВУ1 с крыльчаткой</w:t>
            </w:r>
            <w:r w:rsidR="00DC1BA7" w:rsidRPr="00367131">
              <w:rPr>
                <w:sz w:val="24"/>
                <w:szCs w:val="24"/>
              </w:rPr>
              <w:t xml:space="preserve"> </w:t>
            </w:r>
            <w:r w:rsidR="00DC1BA7" w:rsidRPr="00367131">
              <w:rPr>
                <w:color w:val="000000"/>
                <w:sz w:val="24"/>
                <w:szCs w:val="24"/>
              </w:rPr>
              <w:t>КМ4.400.014</w:t>
            </w:r>
          </w:p>
        </w:tc>
        <w:tc>
          <w:tcPr>
            <w:tcW w:w="36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F8C" w:rsidRPr="009C65DA" w:rsidRDefault="00BF7F8C" w:rsidP="00DC1BA7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C65DA">
              <w:rPr>
                <w:color w:val="000000"/>
                <w:sz w:val="24"/>
                <w:szCs w:val="24"/>
              </w:rPr>
              <w:t>ГОСТ 2479-79</w:t>
            </w:r>
          </w:p>
        </w:tc>
      </w:tr>
      <w:tr w:rsidR="00BF7F8C" w:rsidRPr="009C65DA" w:rsidTr="00DC1BA7">
        <w:trPr>
          <w:trHeight w:val="342"/>
        </w:trPr>
        <w:tc>
          <w:tcPr>
            <w:tcW w:w="2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F8C" w:rsidRPr="009C65DA" w:rsidRDefault="00BF7F8C" w:rsidP="00050695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F8C" w:rsidRPr="0011665B" w:rsidRDefault="00BF7F8C" w:rsidP="0005069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F8C" w:rsidRPr="009C65DA" w:rsidRDefault="00BF7F8C" w:rsidP="00DC1BA7">
            <w:pPr>
              <w:ind w:firstLine="0"/>
              <w:jc w:val="left"/>
              <w:rPr>
                <w:sz w:val="24"/>
                <w:szCs w:val="24"/>
              </w:rPr>
            </w:pPr>
            <w:r w:rsidRPr="009C65DA">
              <w:rPr>
                <w:color w:val="000000"/>
                <w:sz w:val="24"/>
                <w:szCs w:val="24"/>
              </w:rPr>
              <w:t>Номинальная мощность, кВт - 0,25</w:t>
            </w:r>
          </w:p>
        </w:tc>
      </w:tr>
      <w:tr w:rsidR="00BF7F8C" w:rsidRPr="009C65DA" w:rsidTr="00DC1BA7">
        <w:trPr>
          <w:trHeight w:val="342"/>
        </w:trPr>
        <w:tc>
          <w:tcPr>
            <w:tcW w:w="2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F8C" w:rsidRPr="009C65DA" w:rsidRDefault="00BF7F8C" w:rsidP="00050695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F8C" w:rsidRPr="0011665B" w:rsidRDefault="00BF7F8C" w:rsidP="0005069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F8C" w:rsidRPr="009C65DA" w:rsidRDefault="00BF7F8C" w:rsidP="00DC1BA7">
            <w:pPr>
              <w:ind w:firstLine="0"/>
              <w:jc w:val="left"/>
              <w:rPr>
                <w:sz w:val="24"/>
                <w:szCs w:val="24"/>
              </w:rPr>
            </w:pPr>
            <w:r w:rsidRPr="009C65DA">
              <w:rPr>
                <w:color w:val="000000"/>
                <w:sz w:val="24"/>
                <w:szCs w:val="24"/>
              </w:rPr>
              <w:t>Номинальное напряжение, В - 220/380</w:t>
            </w:r>
          </w:p>
        </w:tc>
      </w:tr>
      <w:tr w:rsidR="00BF7F8C" w:rsidRPr="009C65DA" w:rsidTr="00DC1BA7">
        <w:trPr>
          <w:trHeight w:val="342"/>
        </w:trPr>
        <w:tc>
          <w:tcPr>
            <w:tcW w:w="2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F8C" w:rsidRPr="009C65DA" w:rsidRDefault="00BF7F8C" w:rsidP="00050695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F8C" w:rsidRPr="0011665B" w:rsidRDefault="00BF7F8C" w:rsidP="0005069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F8C" w:rsidRPr="009C65DA" w:rsidRDefault="00BF7F8C" w:rsidP="00DC1BA7">
            <w:pPr>
              <w:ind w:firstLine="0"/>
              <w:jc w:val="left"/>
              <w:rPr>
                <w:sz w:val="24"/>
                <w:szCs w:val="24"/>
              </w:rPr>
            </w:pPr>
            <w:r w:rsidRPr="009C65DA">
              <w:rPr>
                <w:color w:val="000000"/>
                <w:sz w:val="24"/>
                <w:szCs w:val="24"/>
              </w:rPr>
              <w:t>Частота сети, Гц – 50</w:t>
            </w:r>
          </w:p>
        </w:tc>
      </w:tr>
      <w:tr w:rsidR="00BF7F8C" w:rsidRPr="009C65DA" w:rsidTr="00DC1BA7">
        <w:trPr>
          <w:trHeight w:val="342"/>
        </w:trPr>
        <w:tc>
          <w:tcPr>
            <w:tcW w:w="2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F8C" w:rsidRPr="009C65DA" w:rsidRDefault="00BF7F8C" w:rsidP="00050695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F8C" w:rsidRPr="0011665B" w:rsidRDefault="00BF7F8C" w:rsidP="0005069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F8C" w:rsidRPr="009C65DA" w:rsidRDefault="00BF7F8C" w:rsidP="00DC1BA7">
            <w:pPr>
              <w:ind w:firstLine="0"/>
              <w:jc w:val="left"/>
              <w:rPr>
                <w:sz w:val="24"/>
                <w:szCs w:val="24"/>
              </w:rPr>
            </w:pPr>
            <w:r w:rsidRPr="009C65DA">
              <w:rPr>
                <w:color w:val="000000"/>
                <w:sz w:val="24"/>
                <w:szCs w:val="24"/>
              </w:rPr>
              <w:t>Номинальный потребляемый ток, А – 1,51/0,87</w:t>
            </w:r>
          </w:p>
        </w:tc>
      </w:tr>
      <w:tr w:rsidR="00BF7F8C" w:rsidRPr="009C65DA" w:rsidTr="00DC1BA7">
        <w:trPr>
          <w:trHeight w:val="342"/>
        </w:trPr>
        <w:tc>
          <w:tcPr>
            <w:tcW w:w="2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F8C" w:rsidRPr="009C65DA" w:rsidRDefault="00BF7F8C" w:rsidP="00050695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F8C" w:rsidRPr="0011665B" w:rsidRDefault="00BF7F8C" w:rsidP="0005069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F8C" w:rsidRPr="009C65DA" w:rsidRDefault="00BF7F8C" w:rsidP="00DC1BA7">
            <w:pPr>
              <w:ind w:firstLine="0"/>
              <w:jc w:val="left"/>
              <w:rPr>
                <w:sz w:val="24"/>
                <w:szCs w:val="24"/>
              </w:rPr>
            </w:pPr>
            <w:r w:rsidRPr="009C65DA">
              <w:rPr>
                <w:color w:val="000000"/>
                <w:sz w:val="24"/>
                <w:szCs w:val="24"/>
              </w:rPr>
              <w:t>Номинальная частота вращения, об/мин</w:t>
            </w:r>
            <w:r w:rsidRPr="009C65DA">
              <w:rPr>
                <w:color w:val="000000"/>
                <w:sz w:val="24"/>
                <w:szCs w:val="24"/>
                <w:vertAlign w:val="superscript"/>
              </w:rPr>
              <w:t>-1</w:t>
            </w:r>
            <w:r w:rsidRPr="009C65DA">
              <w:rPr>
                <w:color w:val="000000"/>
                <w:sz w:val="24"/>
                <w:szCs w:val="24"/>
              </w:rPr>
              <w:t xml:space="preserve"> - 1320</w:t>
            </w:r>
          </w:p>
        </w:tc>
      </w:tr>
      <w:tr w:rsidR="00BF7F8C" w:rsidRPr="009C65DA" w:rsidTr="00DC1BA7">
        <w:trPr>
          <w:trHeight w:val="342"/>
        </w:trPr>
        <w:tc>
          <w:tcPr>
            <w:tcW w:w="2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F8C" w:rsidRPr="009C65DA" w:rsidRDefault="00BF7F8C" w:rsidP="00050695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F8C" w:rsidRPr="0011665B" w:rsidRDefault="00BF7F8C" w:rsidP="0005069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F8C" w:rsidRPr="009C65DA" w:rsidRDefault="00BF7F8C" w:rsidP="00DC1BA7">
            <w:pPr>
              <w:ind w:firstLine="0"/>
              <w:jc w:val="left"/>
              <w:rPr>
                <w:sz w:val="24"/>
                <w:szCs w:val="24"/>
              </w:rPr>
            </w:pPr>
            <w:r w:rsidRPr="009C65DA">
              <w:rPr>
                <w:color w:val="000000"/>
                <w:sz w:val="24"/>
                <w:szCs w:val="24"/>
              </w:rPr>
              <w:t>КПД, % - 68</w:t>
            </w:r>
            <w:bookmarkStart w:id="1" w:name="_GoBack"/>
            <w:bookmarkEnd w:id="1"/>
          </w:p>
        </w:tc>
      </w:tr>
      <w:tr w:rsidR="00BF7F8C" w:rsidRPr="009C65DA" w:rsidTr="00DC1BA7">
        <w:trPr>
          <w:trHeight w:val="152"/>
        </w:trPr>
        <w:tc>
          <w:tcPr>
            <w:tcW w:w="2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F8C" w:rsidRPr="009C65DA" w:rsidRDefault="00BF7F8C" w:rsidP="00050695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F8C" w:rsidRPr="0011665B" w:rsidRDefault="00BF7F8C" w:rsidP="0005069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F8C" w:rsidRPr="009C65DA" w:rsidRDefault="00BF7F8C" w:rsidP="00DC1BA7">
            <w:pPr>
              <w:ind w:firstLine="0"/>
              <w:jc w:val="left"/>
              <w:rPr>
                <w:sz w:val="24"/>
                <w:szCs w:val="24"/>
              </w:rPr>
            </w:pPr>
            <w:r w:rsidRPr="009C65DA">
              <w:rPr>
                <w:color w:val="000000"/>
                <w:sz w:val="24"/>
                <w:szCs w:val="24"/>
              </w:rPr>
              <w:t>Коэффициент мощности - 0,65</w:t>
            </w:r>
          </w:p>
        </w:tc>
      </w:tr>
      <w:tr w:rsidR="00BF7F8C" w:rsidRPr="009C65DA" w:rsidTr="00DC1BA7">
        <w:trPr>
          <w:trHeight w:val="152"/>
        </w:trPr>
        <w:tc>
          <w:tcPr>
            <w:tcW w:w="2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F8C" w:rsidRPr="009C65DA" w:rsidRDefault="00BF7F8C" w:rsidP="00050695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F8C" w:rsidRPr="0011665B" w:rsidRDefault="00BF7F8C" w:rsidP="0005069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F8C" w:rsidRPr="009C65DA" w:rsidRDefault="00BF7F8C" w:rsidP="00DC1BA7">
            <w:pPr>
              <w:ind w:firstLine="0"/>
              <w:jc w:val="left"/>
              <w:rPr>
                <w:sz w:val="24"/>
                <w:szCs w:val="24"/>
              </w:rPr>
            </w:pPr>
            <w:r w:rsidRPr="009C65DA">
              <w:rPr>
                <w:color w:val="000000"/>
                <w:sz w:val="24"/>
                <w:szCs w:val="24"/>
              </w:rPr>
              <w:t>Отношение максимального вращающего момента к номинальному – 2,2</w:t>
            </w:r>
          </w:p>
        </w:tc>
      </w:tr>
      <w:tr w:rsidR="00BF7F8C" w:rsidRPr="009C65DA" w:rsidTr="00DC1BA7">
        <w:trPr>
          <w:trHeight w:val="152"/>
        </w:trPr>
        <w:tc>
          <w:tcPr>
            <w:tcW w:w="2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F8C" w:rsidRPr="009C65DA" w:rsidRDefault="00BF7F8C" w:rsidP="00050695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F8C" w:rsidRPr="0011665B" w:rsidRDefault="00BF7F8C" w:rsidP="0005069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F8C" w:rsidRPr="009C65DA" w:rsidRDefault="00BF7F8C" w:rsidP="00DC1BA7">
            <w:pPr>
              <w:ind w:firstLine="0"/>
              <w:jc w:val="left"/>
              <w:rPr>
                <w:sz w:val="24"/>
                <w:szCs w:val="24"/>
              </w:rPr>
            </w:pPr>
            <w:r w:rsidRPr="009C65DA">
              <w:rPr>
                <w:color w:val="000000"/>
                <w:sz w:val="24"/>
                <w:szCs w:val="24"/>
              </w:rPr>
              <w:t>Отношение минимального вращающего момента к номинальному – 1,8</w:t>
            </w:r>
          </w:p>
        </w:tc>
      </w:tr>
      <w:tr w:rsidR="00BF7F8C" w:rsidRPr="009C65DA" w:rsidTr="00DC1BA7">
        <w:trPr>
          <w:trHeight w:val="152"/>
        </w:trPr>
        <w:tc>
          <w:tcPr>
            <w:tcW w:w="2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F8C" w:rsidRPr="009C65DA" w:rsidRDefault="00BF7F8C" w:rsidP="00050695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F8C" w:rsidRPr="0011665B" w:rsidRDefault="00BF7F8C" w:rsidP="0005069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F8C" w:rsidRPr="009C65DA" w:rsidRDefault="00BF7F8C" w:rsidP="00DC1BA7">
            <w:pPr>
              <w:ind w:firstLine="0"/>
              <w:jc w:val="left"/>
              <w:rPr>
                <w:sz w:val="24"/>
                <w:szCs w:val="24"/>
              </w:rPr>
            </w:pPr>
            <w:r w:rsidRPr="009C65DA">
              <w:rPr>
                <w:color w:val="000000"/>
                <w:sz w:val="24"/>
                <w:szCs w:val="24"/>
              </w:rPr>
              <w:t>Отношение начального пускового момента к номинальному – 2,0</w:t>
            </w:r>
          </w:p>
        </w:tc>
      </w:tr>
      <w:tr w:rsidR="00BF7F8C" w:rsidRPr="009C65DA" w:rsidTr="00DC1BA7">
        <w:trPr>
          <w:trHeight w:val="342"/>
        </w:trPr>
        <w:tc>
          <w:tcPr>
            <w:tcW w:w="2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F8C" w:rsidRPr="009C65DA" w:rsidRDefault="00BF7F8C" w:rsidP="00050695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F8C" w:rsidRPr="0011665B" w:rsidRDefault="00BF7F8C" w:rsidP="0005069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F8C" w:rsidRPr="009C65DA" w:rsidRDefault="00BF7F8C" w:rsidP="00DC1BA7">
            <w:pPr>
              <w:ind w:firstLine="0"/>
              <w:jc w:val="left"/>
              <w:rPr>
                <w:sz w:val="24"/>
                <w:szCs w:val="24"/>
              </w:rPr>
            </w:pPr>
            <w:r w:rsidRPr="009C65DA">
              <w:rPr>
                <w:color w:val="000000"/>
                <w:sz w:val="24"/>
                <w:szCs w:val="24"/>
              </w:rPr>
              <w:t>Отношение начального пускового тока к номинальному – 5,0</w:t>
            </w:r>
          </w:p>
        </w:tc>
      </w:tr>
      <w:tr w:rsidR="00BF7F8C" w:rsidRPr="009C65DA" w:rsidTr="00DC1BA7">
        <w:trPr>
          <w:trHeight w:val="342"/>
        </w:trPr>
        <w:tc>
          <w:tcPr>
            <w:tcW w:w="2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F8C" w:rsidRPr="009C65DA" w:rsidRDefault="00BF7F8C" w:rsidP="00050695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F8C" w:rsidRPr="0011665B" w:rsidRDefault="00BF7F8C" w:rsidP="0005069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F8C" w:rsidRPr="009C65DA" w:rsidRDefault="00BF7F8C" w:rsidP="00DC1BA7">
            <w:pPr>
              <w:ind w:firstLine="0"/>
              <w:jc w:val="left"/>
              <w:rPr>
                <w:sz w:val="24"/>
                <w:szCs w:val="24"/>
              </w:rPr>
            </w:pPr>
            <w:r w:rsidRPr="009C65DA">
              <w:rPr>
                <w:color w:val="000000"/>
                <w:sz w:val="24"/>
                <w:szCs w:val="24"/>
              </w:rPr>
              <w:t>Масса, кг (не более) – 5,6</w:t>
            </w:r>
          </w:p>
        </w:tc>
      </w:tr>
      <w:tr w:rsidR="00BF7F8C" w:rsidRPr="009C65DA" w:rsidTr="00DC1BA7">
        <w:trPr>
          <w:trHeight w:val="342"/>
        </w:trPr>
        <w:tc>
          <w:tcPr>
            <w:tcW w:w="2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F8C" w:rsidRPr="009C65DA" w:rsidRDefault="00BF7F8C" w:rsidP="00050695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F8C" w:rsidRPr="0011665B" w:rsidRDefault="00BF7F8C" w:rsidP="0005069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F8C" w:rsidRPr="009C65DA" w:rsidRDefault="00BF7F8C" w:rsidP="00DC1BA7">
            <w:pPr>
              <w:ind w:firstLine="0"/>
              <w:jc w:val="left"/>
              <w:rPr>
                <w:sz w:val="24"/>
                <w:szCs w:val="24"/>
              </w:rPr>
            </w:pPr>
            <w:r w:rsidRPr="009C65DA">
              <w:rPr>
                <w:color w:val="000000"/>
                <w:sz w:val="24"/>
                <w:szCs w:val="24"/>
              </w:rPr>
              <w:t>Климатическое исполнение, не хуже - У1</w:t>
            </w:r>
          </w:p>
        </w:tc>
      </w:tr>
      <w:tr w:rsidR="00BF7F8C" w:rsidRPr="009C65DA" w:rsidTr="00DC1B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8"/>
        </w:trPr>
        <w:tc>
          <w:tcPr>
            <w:tcW w:w="2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7F8C" w:rsidRPr="009C65DA" w:rsidRDefault="00BF7F8C" w:rsidP="0005069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7F8C" w:rsidRPr="0011665B" w:rsidRDefault="00BF7F8C" w:rsidP="00050695">
            <w:pPr>
              <w:ind w:firstLine="34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96" w:type="pct"/>
            <w:gridSpan w:val="3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BF7F8C" w:rsidRPr="009C65DA" w:rsidRDefault="00BF7F8C" w:rsidP="00DC1BA7">
            <w:pPr>
              <w:ind w:firstLine="34"/>
              <w:jc w:val="left"/>
              <w:rPr>
                <w:sz w:val="24"/>
                <w:szCs w:val="24"/>
              </w:rPr>
            </w:pPr>
            <w:r w:rsidRPr="009C65DA">
              <w:rPr>
                <w:color w:val="000000"/>
                <w:sz w:val="24"/>
                <w:szCs w:val="24"/>
              </w:rPr>
              <w:t xml:space="preserve">Комплектуется крыльчаткой КМ4.400.014, шт. - 1  </w:t>
            </w:r>
          </w:p>
        </w:tc>
      </w:tr>
      <w:tr w:rsidR="00BF7F8C" w:rsidRPr="009C65DA" w:rsidTr="00DC1B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7F8C" w:rsidRPr="009C65DA" w:rsidRDefault="00BF7F8C" w:rsidP="0005069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7F8C" w:rsidRPr="0011665B" w:rsidRDefault="00BF7F8C" w:rsidP="00050695">
            <w:pPr>
              <w:ind w:firstLine="34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96" w:type="pct"/>
            <w:gridSpan w:val="3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BF7F8C" w:rsidRPr="009C65DA" w:rsidRDefault="00BF7F8C" w:rsidP="00DC1BA7">
            <w:pPr>
              <w:ind w:firstLine="34"/>
              <w:jc w:val="left"/>
              <w:rPr>
                <w:sz w:val="24"/>
                <w:szCs w:val="24"/>
              </w:rPr>
            </w:pPr>
            <w:r w:rsidRPr="009C65DA">
              <w:rPr>
                <w:color w:val="000000"/>
                <w:sz w:val="24"/>
                <w:szCs w:val="24"/>
              </w:rPr>
              <w:t>Крыльчатка КМ4.400.014 диаметр, мм - 400</w:t>
            </w:r>
          </w:p>
        </w:tc>
      </w:tr>
      <w:tr w:rsidR="00BF7F8C" w:rsidRPr="009C65DA" w:rsidTr="00DC1B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7F8C" w:rsidRPr="009C65DA" w:rsidRDefault="00BF7F8C" w:rsidP="0005069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7F8C" w:rsidRPr="0011665B" w:rsidRDefault="00BF7F8C">
            <w:pPr>
              <w:ind w:firstLine="0"/>
              <w:jc w:val="left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96" w:type="pct"/>
            <w:gridSpan w:val="3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BF7F8C" w:rsidRPr="009C65DA" w:rsidRDefault="00BF7F8C" w:rsidP="00DC1BA7">
            <w:pPr>
              <w:ind w:firstLine="34"/>
              <w:jc w:val="left"/>
              <w:rPr>
                <w:sz w:val="24"/>
                <w:szCs w:val="24"/>
              </w:rPr>
            </w:pPr>
            <w:r w:rsidRPr="009C65DA">
              <w:rPr>
                <w:color w:val="000000"/>
                <w:sz w:val="24"/>
                <w:szCs w:val="24"/>
              </w:rPr>
              <w:t>Комплектуется переходным щитом ЩП 4-3 АЗЛ, шт. - 1</w:t>
            </w:r>
          </w:p>
        </w:tc>
      </w:tr>
      <w:tr w:rsidR="00BF7F8C" w:rsidRPr="009C65DA" w:rsidTr="00DC1B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7F8C" w:rsidRPr="009C65DA" w:rsidRDefault="00BF7F8C" w:rsidP="0005069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F7F8C" w:rsidRPr="0011665B" w:rsidRDefault="00BF7F8C" w:rsidP="00050695">
            <w:pPr>
              <w:ind w:firstLine="34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359" w:type="pct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BF7F8C" w:rsidRPr="009C65DA" w:rsidRDefault="00BF7F8C" w:rsidP="00DC1BA7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9C65DA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337" w:type="pct"/>
            <w:gridSpan w:val="2"/>
            <w:shd w:val="clear" w:color="000000" w:fill="FFFFFF"/>
          </w:tcPr>
          <w:p w:rsidR="00BF7F8C" w:rsidRPr="009C65DA" w:rsidRDefault="00BF7F8C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9C65DA">
              <w:rPr>
                <w:color w:val="000000"/>
                <w:sz w:val="24"/>
                <w:szCs w:val="24"/>
              </w:rPr>
              <w:t>+40</w:t>
            </w:r>
          </w:p>
        </w:tc>
      </w:tr>
      <w:tr w:rsidR="00BF7F8C" w:rsidRPr="009C65DA" w:rsidTr="00DC1B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7F8C" w:rsidRPr="009C65DA" w:rsidRDefault="00BF7F8C" w:rsidP="0005069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F7F8C" w:rsidRPr="0011665B" w:rsidRDefault="00BF7F8C" w:rsidP="00050695">
            <w:pPr>
              <w:ind w:firstLine="34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359" w:type="pct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BF7F8C" w:rsidRPr="009C65DA" w:rsidRDefault="00BF7F8C" w:rsidP="00DC1BA7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9C65DA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337" w:type="pct"/>
            <w:gridSpan w:val="2"/>
            <w:shd w:val="clear" w:color="000000" w:fill="FFFFFF"/>
          </w:tcPr>
          <w:p w:rsidR="00BF7F8C" w:rsidRPr="009C65DA" w:rsidRDefault="00BF7F8C" w:rsidP="002A7B06">
            <w:pPr>
              <w:ind w:firstLine="34"/>
              <w:jc w:val="center"/>
              <w:rPr>
                <w:sz w:val="24"/>
                <w:szCs w:val="24"/>
              </w:rPr>
            </w:pPr>
            <w:r w:rsidRPr="009C65DA">
              <w:rPr>
                <w:color w:val="000000"/>
                <w:sz w:val="24"/>
                <w:szCs w:val="24"/>
              </w:rPr>
              <w:t>-</w:t>
            </w:r>
            <w:r w:rsidR="002A7B06" w:rsidRPr="009C65DA">
              <w:rPr>
                <w:color w:val="000000"/>
                <w:sz w:val="24"/>
                <w:szCs w:val="24"/>
              </w:rPr>
              <w:t>60</w:t>
            </w:r>
          </w:p>
        </w:tc>
      </w:tr>
      <w:tr w:rsidR="00BF7F8C" w:rsidRPr="009C65DA" w:rsidTr="00DC1B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7F8C" w:rsidRPr="009C65DA" w:rsidRDefault="00BF7F8C" w:rsidP="0005069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F7F8C" w:rsidRPr="0011665B" w:rsidRDefault="00BF7F8C" w:rsidP="00050695">
            <w:pPr>
              <w:ind w:firstLine="34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359" w:type="pct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BF7F8C" w:rsidRPr="009C65DA" w:rsidRDefault="00BF7F8C" w:rsidP="00DC1BA7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9C65DA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337" w:type="pct"/>
            <w:gridSpan w:val="2"/>
            <w:shd w:val="clear" w:color="000000" w:fill="FFFFFF"/>
          </w:tcPr>
          <w:p w:rsidR="00BF7F8C" w:rsidRPr="009C65DA" w:rsidRDefault="00BF7F8C">
            <w:pPr>
              <w:ind w:firstLine="34"/>
              <w:jc w:val="center"/>
              <w:rPr>
                <w:sz w:val="24"/>
                <w:szCs w:val="24"/>
              </w:rPr>
            </w:pPr>
            <w:r w:rsidRPr="009C65DA">
              <w:rPr>
                <w:sz w:val="24"/>
                <w:szCs w:val="24"/>
              </w:rPr>
              <w:t>12</w:t>
            </w:r>
          </w:p>
        </w:tc>
      </w:tr>
      <w:tr w:rsidR="00BF7F8C" w:rsidRPr="009C65DA" w:rsidTr="00DC1B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7F8C" w:rsidRPr="009C65DA" w:rsidRDefault="00BF7F8C" w:rsidP="0005069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F7F8C" w:rsidRPr="0011665B" w:rsidRDefault="00BF7F8C" w:rsidP="00050695">
            <w:pPr>
              <w:ind w:firstLine="34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359" w:type="pct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BF7F8C" w:rsidRPr="009C65DA" w:rsidRDefault="00BF7F8C" w:rsidP="00DC1BA7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9C65DA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37" w:type="pct"/>
            <w:gridSpan w:val="2"/>
            <w:shd w:val="clear" w:color="000000" w:fill="FFFFFF"/>
          </w:tcPr>
          <w:p w:rsidR="00BF7F8C" w:rsidRPr="009C65DA" w:rsidRDefault="00BF7F8C">
            <w:pPr>
              <w:ind w:firstLine="34"/>
              <w:jc w:val="center"/>
              <w:rPr>
                <w:sz w:val="24"/>
                <w:szCs w:val="24"/>
              </w:rPr>
            </w:pPr>
            <w:r w:rsidRPr="009C65DA">
              <w:rPr>
                <w:color w:val="000000"/>
                <w:sz w:val="24"/>
                <w:szCs w:val="24"/>
              </w:rPr>
              <w:t>+</w:t>
            </w:r>
          </w:p>
        </w:tc>
      </w:tr>
      <w:tr w:rsidR="0011665B" w:rsidRPr="00DC1BA7" w:rsidTr="0011665B">
        <w:trPr>
          <w:gridAfter w:val="1"/>
          <w:wAfter w:w="5" w:type="pct"/>
          <w:trHeight w:val="263"/>
        </w:trPr>
        <w:tc>
          <w:tcPr>
            <w:tcW w:w="25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665B" w:rsidRPr="00DC1BA7" w:rsidRDefault="005F60D1" w:rsidP="00AD125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5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665B" w:rsidRPr="00DC1BA7" w:rsidRDefault="0011665B" w:rsidP="00AD125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DC1BA7">
              <w:rPr>
                <w:color w:val="000000"/>
                <w:sz w:val="24"/>
                <w:szCs w:val="24"/>
              </w:rPr>
              <w:t>Крыльчатка КЦП-4-14</w:t>
            </w:r>
          </w:p>
        </w:tc>
        <w:tc>
          <w:tcPr>
            <w:tcW w:w="36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665B" w:rsidRPr="00DC1BA7" w:rsidRDefault="0011665B" w:rsidP="00AD1257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DC1BA7">
              <w:rPr>
                <w:color w:val="000000"/>
                <w:sz w:val="24"/>
                <w:szCs w:val="24"/>
              </w:rPr>
              <w:t>Крыльчатка имеет четыре лопасти</w:t>
            </w:r>
          </w:p>
        </w:tc>
      </w:tr>
      <w:tr w:rsidR="0011665B" w:rsidRPr="00DC1BA7" w:rsidTr="0011665B">
        <w:trPr>
          <w:gridAfter w:val="1"/>
          <w:wAfter w:w="5" w:type="pct"/>
          <w:trHeight w:val="263"/>
        </w:trPr>
        <w:tc>
          <w:tcPr>
            <w:tcW w:w="2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665B" w:rsidRPr="00DC1BA7" w:rsidRDefault="0011665B" w:rsidP="00AD125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665B" w:rsidRPr="00DC1BA7" w:rsidRDefault="0011665B" w:rsidP="00AD1257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36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665B" w:rsidRPr="00DC1BA7" w:rsidRDefault="0011665B" w:rsidP="00AD1257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DC1BA7">
              <w:rPr>
                <w:color w:val="000000"/>
                <w:sz w:val="24"/>
                <w:szCs w:val="24"/>
              </w:rPr>
              <w:t>Посадочный диаметр, мм – 14</w:t>
            </w:r>
          </w:p>
        </w:tc>
      </w:tr>
      <w:tr w:rsidR="0011665B" w:rsidRPr="00DC1BA7" w:rsidTr="0011665B">
        <w:trPr>
          <w:gridAfter w:val="1"/>
          <w:wAfter w:w="5" w:type="pct"/>
          <w:trHeight w:val="263"/>
        </w:trPr>
        <w:tc>
          <w:tcPr>
            <w:tcW w:w="2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665B" w:rsidRPr="00DC1BA7" w:rsidRDefault="0011665B" w:rsidP="00AD125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665B" w:rsidRPr="00DC1BA7" w:rsidRDefault="0011665B" w:rsidP="00AD1257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36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665B" w:rsidRPr="00DC1BA7" w:rsidRDefault="0011665B" w:rsidP="00AD1257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DC1BA7">
              <w:rPr>
                <w:color w:val="000000"/>
                <w:sz w:val="24"/>
                <w:szCs w:val="24"/>
              </w:rPr>
              <w:t>Диаметр крыльчатки по верхушкам лопастей, мм – 400</w:t>
            </w:r>
          </w:p>
        </w:tc>
      </w:tr>
      <w:tr w:rsidR="0011665B" w:rsidRPr="00DC1BA7" w:rsidTr="0011665B">
        <w:trPr>
          <w:gridAfter w:val="1"/>
          <w:wAfter w:w="5" w:type="pct"/>
          <w:trHeight w:val="263"/>
        </w:trPr>
        <w:tc>
          <w:tcPr>
            <w:tcW w:w="2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665B" w:rsidRPr="00DC1BA7" w:rsidRDefault="0011665B" w:rsidP="00AD125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665B" w:rsidRPr="00DC1BA7" w:rsidRDefault="0011665B" w:rsidP="00AD1257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36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665B" w:rsidRPr="00DC1BA7" w:rsidRDefault="0011665B" w:rsidP="00AD1257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DC1BA7">
              <w:rPr>
                <w:color w:val="000000"/>
                <w:sz w:val="24"/>
                <w:szCs w:val="24"/>
              </w:rPr>
              <w:t>Угол атаки лопасти, град – 35</w:t>
            </w:r>
          </w:p>
        </w:tc>
      </w:tr>
      <w:tr w:rsidR="0011665B" w:rsidRPr="00DC1BA7" w:rsidTr="0011665B">
        <w:trPr>
          <w:gridAfter w:val="1"/>
          <w:wAfter w:w="5" w:type="pct"/>
          <w:trHeight w:val="263"/>
        </w:trPr>
        <w:tc>
          <w:tcPr>
            <w:tcW w:w="2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665B" w:rsidRPr="00DC1BA7" w:rsidRDefault="0011665B" w:rsidP="00AD125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665B" w:rsidRPr="00DC1BA7" w:rsidRDefault="0011665B" w:rsidP="00AD1257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36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665B" w:rsidRPr="00DC1BA7" w:rsidRDefault="0011665B" w:rsidP="00AD1257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DC1BA7">
              <w:rPr>
                <w:color w:val="000000"/>
                <w:sz w:val="24"/>
                <w:szCs w:val="24"/>
              </w:rPr>
              <w:t>Материал крыльчатки - полиамид</w:t>
            </w:r>
          </w:p>
        </w:tc>
      </w:tr>
      <w:tr w:rsidR="0011665B" w:rsidRPr="00DC1BA7" w:rsidTr="0091783D">
        <w:trPr>
          <w:gridAfter w:val="1"/>
          <w:wAfter w:w="5" w:type="pct"/>
          <w:trHeight w:val="263"/>
        </w:trPr>
        <w:tc>
          <w:tcPr>
            <w:tcW w:w="2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665B" w:rsidRPr="00DC1BA7" w:rsidRDefault="0011665B" w:rsidP="00AD125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665B" w:rsidRPr="00DC1BA7" w:rsidRDefault="0011665B" w:rsidP="00AD1257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3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665B" w:rsidRPr="00DC1BA7" w:rsidRDefault="0011665B" w:rsidP="00AD1257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DC1BA7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665B" w:rsidRPr="00DC1BA7" w:rsidRDefault="0011665B" w:rsidP="00AD125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DC1BA7">
              <w:rPr>
                <w:color w:val="000000"/>
                <w:sz w:val="24"/>
                <w:szCs w:val="24"/>
              </w:rPr>
              <w:t>-50</w:t>
            </w:r>
          </w:p>
        </w:tc>
      </w:tr>
      <w:tr w:rsidR="0011665B" w:rsidRPr="00DC1BA7" w:rsidTr="0091783D">
        <w:trPr>
          <w:gridAfter w:val="1"/>
          <w:wAfter w:w="5" w:type="pct"/>
          <w:trHeight w:val="263"/>
        </w:trPr>
        <w:tc>
          <w:tcPr>
            <w:tcW w:w="2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665B" w:rsidRPr="00DC1BA7" w:rsidRDefault="0011665B" w:rsidP="00AD125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665B" w:rsidRPr="00DC1BA7" w:rsidRDefault="0011665B" w:rsidP="00AD1257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3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665B" w:rsidRPr="00DC1BA7" w:rsidRDefault="0011665B" w:rsidP="00AD1257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DC1BA7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665B" w:rsidRPr="00DC1BA7" w:rsidRDefault="0011665B" w:rsidP="00AD125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DC1BA7">
              <w:rPr>
                <w:color w:val="000000"/>
                <w:sz w:val="24"/>
                <w:szCs w:val="24"/>
              </w:rPr>
              <w:t>+30</w:t>
            </w:r>
          </w:p>
        </w:tc>
      </w:tr>
      <w:tr w:rsidR="0011665B" w:rsidRPr="00DC1BA7" w:rsidTr="0091783D">
        <w:trPr>
          <w:gridAfter w:val="1"/>
          <w:wAfter w:w="5" w:type="pct"/>
          <w:trHeight w:val="263"/>
        </w:trPr>
        <w:tc>
          <w:tcPr>
            <w:tcW w:w="2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665B" w:rsidRPr="00DC1BA7" w:rsidRDefault="0011665B" w:rsidP="00AD125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665B" w:rsidRPr="00DC1BA7" w:rsidRDefault="0011665B" w:rsidP="00AD1257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3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665B" w:rsidRPr="00DC1BA7" w:rsidRDefault="0011665B" w:rsidP="00AD1257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DC1BA7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665B" w:rsidRPr="00DC1BA7" w:rsidRDefault="0011665B" w:rsidP="00AD125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DC1BA7">
              <w:rPr>
                <w:color w:val="000000"/>
                <w:sz w:val="24"/>
                <w:szCs w:val="24"/>
              </w:rPr>
              <w:t>24</w:t>
            </w:r>
          </w:p>
        </w:tc>
      </w:tr>
      <w:tr w:rsidR="0011665B" w:rsidRPr="00DC1BA7" w:rsidTr="0091783D">
        <w:trPr>
          <w:gridAfter w:val="1"/>
          <w:wAfter w:w="5" w:type="pct"/>
          <w:trHeight w:val="263"/>
        </w:trPr>
        <w:tc>
          <w:tcPr>
            <w:tcW w:w="2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665B" w:rsidRPr="00DC1BA7" w:rsidRDefault="0011665B" w:rsidP="00AD125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665B" w:rsidRPr="00DC1BA7" w:rsidRDefault="0011665B" w:rsidP="00AD1257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3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665B" w:rsidRPr="00DC1BA7" w:rsidRDefault="0011665B" w:rsidP="00AD1257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DC1BA7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665B" w:rsidRPr="00DC1BA7" w:rsidRDefault="0011665B" w:rsidP="00AD125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DC1BA7">
              <w:rPr>
                <w:color w:val="000000"/>
                <w:sz w:val="24"/>
                <w:szCs w:val="24"/>
              </w:rPr>
              <w:t>+</w:t>
            </w:r>
          </w:p>
        </w:tc>
      </w:tr>
      <w:tr w:rsidR="001B1DA8" w:rsidRPr="00DC1BA7" w:rsidTr="001B1DA8">
        <w:trPr>
          <w:gridAfter w:val="1"/>
          <w:wAfter w:w="5" w:type="pct"/>
          <w:trHeight w:val="263"/>
        </w:trPr>
        <w:tc>
          <w:tcPr>
            <w:tcW w:w="25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1DA8" w:rsidRPr="00DC1BA7" w:rsidRDefault="001B1DA8" w:rsidP="00AD125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05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1DA8" w:rsidRPr="00DC1BA7" w:rsidRDefault="001B1DA8" w:rsidP="001B1DA8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1B1DA8">
              <w:rPr>
                <w:color w:val="000000"/>
                <w:sz w:val="24"/>
                <w:szCs w:val="24"/>
              </w:rPr>
              <w:t>Крыльчатка КМ 4.400.014.049 с гайкой</w:t>
            </w:r>
          </w:p>
        </w:tc>
        <w:tc>
          <w:tcPr>
            <w:tcW w:w="3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1DA8" w:rsidRPr="00DC1BA7" w:rsidRDefault="001B1DA8" w:rsidP="00CD7796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DC1BA7">
              <w:rPr>
                <w:color w:val="000000"/>
                <w:sz w:val="24"/>
                <w:szCs w:val="24"/>
              </w:rPr>
              <w:t>Крыльчатка имеет четыре лопасти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1DA8" w:rsidRPr="00DC1BA7" w:rsidRDefault="001B1DA8" w:rsidP="00AD125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B1DA8" w:rsidRPr="00DC1BA7" w:rsidTr="00624A6C">
        <w:trPr>
          <w:gridAfter w:val="1"/>
          <w:wAfter w:w="5" w:type="pct"/>
          <w:trHeight w:val="263"/>
        </w:trPr>
        <w:tc>
          <w:tcPr>
            <w:tcW w:w="2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1DA8" w:rsidRPr="00DC1BA7" w:rsidRDefault="001B1DA8" w:rsidP="00AD125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1DA8" w:rsidRPr="00DC1BA7" w:rsidRDefault="001B1DA8" w:rsidP="00AD1257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3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1DA8" w:rsidRPr="00DC1BA7" w:rsidRDefault="001B1DA8" w:rsidP="00CD7796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DC1BA7">
              <w:rPr>
                <w:color w:val="000000"/>
                <w:sz w:val="24"/>
                <w:szCs w:val="24"/>
              </w:rPr>
              <w:t>Посадочный диаметр, мм – 14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1DA8" w:rsidRPr="00DC1BA7" w:rsidRDefault="001B1DA8" w:rsidP="00AD125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B1DA8" w:rsidRPr="00DC1BA7" w:rsidTr="00624A6C">
        <w:trPr>
          <w:gridAfter w:val="1"/>
          <w:wAfter w:w="5" w:type="pct"/>
          <w:trHeight w:val="263"/>
        </w:trPr>
        <w:tc>
          <w:tcPr>
            <w:tcW w:w="2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1DA8" w:rsidRPr="00DC1BA7" w:rsidRDefault="001B1DA8" w:rsidP="00AD125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1DA8" w:rsidRPr="00DC1BA7" w:rsidRDefault="001B1DA8" w:rsidP="00AD1257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3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1DA8" w:rsidRPr="00DC1BA7" w:rsidRDefault="001B1DA8" w:rsidP="00CD7796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DC1BA7">
              <w:rPr>
                <w:color w:val="000000"/>
                <w:sz w:val="24"/>
                <w:szCs w:val="24"/>
              </w:rPr>
              <w:t>Диаметр крыльчатки по верхушкам лопастей, мм – 400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1DA8" w:rsidRPr="00DC1BA7" w:rsidRDefault="001B1DA8" w:rsidP="00AD125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B1DA8" w:rsidRPr="00DC1BA7" w:rsidTr="00624A6C">
        <w:trPr>
          <w:gridAfter w:val="1"/>
          <w:wAfter w:w="5" w:type="pct"/>
          <w:trHeight w:val="263"/>
        </w:trPr>
        <w:tc>
          <w:tcPr>
            <w:tcW w:w="2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1DA8" w:rsidRPr="00DC1BA7" w:rsidRDefault="001B1DA8" w:rsidP="00AD125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1DA8" w:rsidRPr="00DC1BA7" w:rsidRDefault="001B1DA8" w:rsidP="00AD1257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3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1DA8" w:rsidRPr="00DC1BA7" w:rsidRDefault="001B1DA8" w:rsidP="00CD7796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DC1BA7">
              <w:rPr>
                <w:color w:val="000000"/>
                <w:sz w:val="24"/>
                <w:szCs w:val="24"/>
              </w:rPr>
              <w:t>Угол атаки лопасти, град – 35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1DA8" w:rsidRPr="00DC1BA7" w:rsidRDefault="001B1DA8" w:rsidP="00AD125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B1DA8" w:rsidRPr="00DC1BA7" w:rsidTr="00624A6C">
        <w:trPr>
          <w:gridAfter w:val="1"/>
          <w:wAfter w:w="5" w:type="pct"/>
          <w:trHeight w:val="263"/>
        </w:trPr>
        <w:tc>
          <w:tcPr>
            <w:tcW w:w="2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1DA8" w:rsidRPr="00DC1BA7" w:rsidRDefault="001B1DA8" w:rsidP="00AD125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1DA8" w:rsidRPr="00DC1BA7" w:rsidRDefault="001B1DA8" w:rsidP="00AD1257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3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1DA8" w:rsidRPr="00DC1BA7" w:rsidRDefault="001B1DA8" w:rsidP="001B1DA8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DC1BA7">
              <w:rPr>
                <w:color w:val="000000"/>
                <w:sz w:val="24"/>
                <w:szCs w:val="24"/>
              </w:rPr>
              <w:t xml:space="preserve">Материал крыльчатки - </w:t>
            </w:r>
            <w:r>
              <w:rPr>
                <w:color w:val="000000"/>
                <w:sz w:val="24"/>
                <w:szCs w:val="24"/>
              </w:rPr>
              <w:t>металл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1DA8" w:rsidRPr="00DC1BA7" w:rsidRDefault="001B1DA8" w:rsidP="00AD125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B1DA8" w:rsidRPr="00DC1BA7" w:rsidTr="00624A6C">
        <w:trPr>
          <w:gridAfter w:val="1"/>
          <w:wAfter w:w="5" w:type="pct"/>
          <w:trHeight w:val="263"/>
        </w:trPr>
        <w:tc>
          <w:tcPr>
            <w:tcW w:w="2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1DA8" w:rsidRPr="00DC1BA7" w:rsidRDefault="001B1DA8" w:rsidP="00AD125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1DA8" w:rsidRPr="00DC1BA7" w:rsidRDefault="001B1DA8" w:rsidP="00AD1257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3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1DA8" w:rsidRPr="00DC1BA7" w:rsidRDefault="001B1DA8" w:rsidP="00CD7796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DC1BA7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1DA8" w:rsidRPr="00DC1BA7" w:rsidRDefault="001B1DA8" w:rsidP="00CD7796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DC1BA7">
              <w:rPr>
                <w:color w:val="000000"/>
                <w:sz w:val="24"/>
                <w:szCs w:val="24"/>
              </w:rPr>
              <w:t>-50</w:t>
            </w:r>
          </w:p>
        </w:tc>
      </w:tr>
      <w:tr w:rsidR="001B1DA8" w:rsidRPr="00DC1BA7" w:rsidTr="00624A6C">
        <w:trPr>
          <w:gridAfter w:val="1"/>
          <w:wAfter w:w="5" w:type="pct"/>
          <w:trHeight w:val="263"/>
        </w:trPr>
        <w:tc>
          <w:tcPr>
            <w:tcW w:w="2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1DA8" w:rsidRPr="00DC1BA7" w:rsidRDefault="001B1DA8" w:rsidP="00AD125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1DA8" w:rsidRPr="00DC1BA7" w:rsidRDefault="001B1DA8" w:rsidP="00AD1257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3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1DA8" w:rsidRPr="00DC1BA7" w:rsidRDefault="001B1DA8" w:rsidP="00CD7796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DC1BA7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1DA8" w:rsidRPr="00DC1BA7" w:rsidRDefault="001B1DA8" w:rsidP="00CD7796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DC1BA7">
              <w:rPr>
                <w:color w:val="000000"/>
                <w:sz w:val="24"/>
                <w:szCs w:val="24"/>
              </w:rPr>
              <w:t>+30</w:t>
            </w:r>
          </w:p>
        </w:tc>
      </w:tr>
      <w:tr w:rsidR="001B1DA8" w:rsidRPr="00DC1BA7" w:rsidTr="00624A6C">
        <w:trPr>
          <w:gridAfter w:val="1"/>
          <w:wAfter w:w="5" w:type="pct"/>
          <w:trHeight w:val="263"/>
        </w:trPr>
        <w:tc>
          <w:tcPr>
            <w:tcW w:w="2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1DA8" w:rsidRPr="00DC1BA7" w:rsidRDefault="001B1DA8" w:rsidP="00AD125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1DA8" w:rsidRPr="00DC1BA7" w:rsidRDefault="001B1DA8" w:rsidP="00AD1257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3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1DA8" w:rsidRPr="00DC1BA7" w:rsidRDefault="001B1DA8" w:rsidP="00CD7796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DC1BA7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1DA8" w:rsidRPr="00DC1BA7" w:rsidRDefault="001B1DA8" w:rsidP="00CD7796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DC1BA7">
              <w:rPr>
                <w:color w:val="000000"/>
                <w:sz w:val="24"/>
                <w:szCs w:val="24"/>
              </w:rPr>
              <w:t>24</w:t>
            </w:r>
          </w:p>
        </w:tc>
      </w:tr>
      <w:tr w:rsidR="001B1DA8" w:rsidRPr="00DC1BA7" w:rsidTr="0091783D">
        <w:trPr>
          <w:gridAfter w:val="1"/>
          <w:wAfter w:w="5" w:type="pct"/>
          <w:trHeight w:val="263"/>
        </w:trPr>
        <w:tc>
          <w:tcPr>
            <w:tcW w:w="2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1DA8" w:rsidRPr="00DC1BA7" w:rsidRDefault="001B1DA8" w:rsidP="00AD125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DA8" w:rsidRPr="00DC1BA7" w:rsidRDefault="001B1DA8" w:rsidP="00AD1257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3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1DA8" w:rsidRPr="00DC1BA7" w:rsidRDefault="001B1DA8" w:rsidP="00CD7796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DC1BA7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1DA8" w:rsidRPr="00DC1BA7" w:rsidRDefault="001B1DA8" w:rsidP="00CD7796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DC1BA7">
              <w:rPr>
                <w:color w:val="000000"/>
                <w:sz w:val="24"/>
                <w:szCs w:val="24"/>
              </w:rPr>
              <w:t>+</w:t>
            </w:r>
          </w:p>
        </w:tc>
      </w:tr>
      <w:tr w:rsidR="001B1DA8" w:rsidRPr="00DC1BA7" w:rsidTr="001E3A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5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1DA8" w:rsidRPr="00DC1BA7" w:rsidRDefault="001B1DA8" w:rsidP="00AD125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05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1DA8" w:rsidRPr="00DC1BA7" w:rsidRDefault="001B1DA8" w:rsidP="00AD1257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909AC">
              <w:rPr>
                <w:color w:val="000000"/>
                <w:sz w:val="24"/>
                <w:szCs w:val="24"/>
              </w:rPr>
              <w:t>ЭД 2ДАТ У1 100-250-1,5 с крыльчаткой</w:t>
            </w:r>
          </w:p>
        </w:tc>
        <w:tc>
          <w:tcPr>
            <w:tcW w:w="3696" w:type="pct"/>
            <w:gridSpan w:val="3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1B1DA8" w:rsidRPr="00DC1BA7" w:rsidRDefault="001B1DA8" w:rsidP="001E3A79">
            <w:pPr>
              <w:ind w:firstLine="34"/>
              <w:jc w:val="left"/>
              <w:rPr>
                <w:sz w:val="24"/>
                <w:szCs w:val="24"/>
              </w:rPr>
            </w:pPr>
            <w:r w:rsidRPr="00DC1BA7">
              <w:rPr>
                <w:color w:val="000000"/>
                <w:sz w:val="24"/>
                <w:szCs w:val="24"/>
              </w:rPr>
              <w:t xml:space="preserve">Номинальная мощность, Вт - </w:t>
            </w:r>
            <w:r>
              <w:rPr>
                <w:color w:val="000000"/>
                <w:sz w:val="24"/>
                <w:szCs w:val="24"/>
              </w:rPr>
              <w:t>250</w:t>
            </w:r>
          </w:p>
        </w:tc>
      </w:tr>
      <w:tr w:rsidR="001B1DA8" w:rsidRPr="00DC1BA7" w:rsidTr="001E3A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1DA8" w:rsidRPr="00DC1BA7" w:rsidRDefault="001B1DA8" w:rsidP="00AD125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1DA8" w:rsidRPr="00DC1BA7" w:rsidRDefault="001B1DA8" w:rsidP="00AD1257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696" w:type="pct"/>
            <w:gridSpan w:val="3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1B1DA8" w:rsidRPr="00DC1BA7" w:rsidRDefault="001B1DA8" w:rsidP="001E3A79">
            <w:pPr>
              <w:ind w:firstLine="34"/>
              <w:jc w:val="left"/>
              <w:rPr>
                <w:sz w:val="24"/>
                <w:szCs w:val="24"/>
              </w:rPr>
            </w:pPr>
            <w:r w:rsidRPr="00DC1BA7">
              <w:rPr>
                <w:color w:val="000000"/>
                <w:sz w:val="24"/>
                <w:szCs w:val="24"/>
              </w:rPr>
              <w:t xml:space="preserve">Номинальная частота вращения, мин-1 - </w:t>
            </w:r>
            <w:r>
              <w:rPr>
                <w:color w:val="000000"/>
                <w:sz w:val="24"/>
                <w:szCs w:val="24"/>
              </w:rPr>
              <w:t>1</w:t>
            </w:r>
            <w:r w:rsidRPr="00DC1BA7">
              <w:rPr>
                <w:color w:val="000000"/>
                <w:sz w:val="24"/>
                <w:szCs w:val="24"/>
              </w:rPr>
              <w:t>500</w:t>
            </w:r>
          </w:p>
        </w:tc>
      </w:tr>
      <w:tr w:rsidR="001B1DA8" w:rsidRPr="00DC1BA7" w:rsidTr="001E3A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1DA8" w:rsidRPr="00DC1BA7" w:rsidRDefault="001B1DA8" w:rsidP="00AD125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1DA8" w:rsidRPr="00DC1BA7" w:rsidRDefault="001B1DA8" w:rsidP="00AD1257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696" w:type="pct"/>
            <w:gridSpan w:val="3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1B1DA8" w:rsidRPr="00DC1BA7" w:rsidRDefault="001B1DA8" w:rsidP="001E3A79">
            <w:pPr>
              <w:ind w:firstLine="34"/>
              <w:jc w:val="left"/>
              <w:rPr>
                <w:sz w:val="24"/>
                <w:szCs w:val="24"/>
              </w:rPr>
            </w:pPr>
            <w:r w:rsidRPr="00DC1BA7">
              <w:rPr>
                <w:color w:val="000000"/>
                <w:sz w:val="24"/>
                <w:szCs w:val="24"/>
              </w:rPr>
              <w:t xml:space="preserve">Номинальное напряжение переменного тока, В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DC1BA7">
              <w:rPr>
                <w:color w:val="000000"/>
                <w:sz w:val="24"/>
                <w:szCs w:val="24"/>
              </w:rPr>
              <w:t xml:space="preserve"> 220</w:t>
            </w:r>
            <w:r>
              <w:rPr>
                <w:color w:val="000000"/>
                <w:sz w:val="24"/>
                <w:szCs w:val="24"/>
              </w:rPr>
              <w:t xml:space="preserve"> и 380</w:t>
            </w:r>
          </w:p>
        </w:tc>
      </w:tr>
      <w:tr w:rsidR="001B1DA8" w:rsidRPr="00DC1BA7" w:rsidTr="001E3A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1DA8" w:rsidRPr="00DC1BA7" w:rsidRDefault="001B1DA8" w:rsidP="00AD125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1DA8" w:rsidRPr="00DC1BA7" w:rsidRDefault="001B1DA8" w:rsidP="00AD1257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696" w:type="pct"/>
            <w:gridSpan w:val="3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1B1DA8" w:rsidRPr="00DC1BA7" w:rsidRDefault="001B1DA8" w:rsidP="001E3A79">
            <w:pPr>
              <w:ind w:firstLine="34"/>
              <w:jc w:val="left"/>
              <w:rPr>
                <w:sz w:val="24"/>
                <w:szCs w:val="24"/>
              </w:rPr>
            </w:pPr>
            <w:r w:rsidRPr="009C65DA">
              <w:rPr>
                <w:color w:val="000000"/>
                <w:sz w:val="24"/>
                <w:szCs w:val="24"/>
              </w:rPr>
              <w:t xml:space="preserve">Комплектуется крыльчаткой </w:t>
            </w:r>
            <w:r w:rsidRPr="00A909AC">
              <w:rPr>
                <w:bCs/>
                <w:color w:val="000000"/>
                <w:sz w:val="24"/>
                <w:szCs w:val="24"/>
              </w:rPr>
              <w:t>КЦП-4-14</w:t>
            </w:r>
            <w:r w:rsidRPr="00A909AC">
              <w:rPr>
                <w:color w:val="000000"/>
                <w:sz w:val="24"/>
                <w:szCs w:val="24"/>
              </w:rPr>
              <w:t>,</w:t>
            </w:r>
            <w:r w:rsidRPr="009C65DA">
              <w:rPr>
                <w:color w:val="000000"/>
                <w:sz w:val="24"/>
                <w:szCs w:val="24"/>
              </w:rPr>
              <w:t xml:space="preserve"> шт. - 1  </w:t>
            </w:r>
          </w:p>
        </w:tc>
      </w:tr>
      <w:tr w:rsidR="001B1DA8" w:rsidRPr="00DC1BA7" w:rsidTr="001E3A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1DA8" w:rsidRPr="00DC1BA7" w:rsidRDefault="001B1DA8" w:rsidP="00AD125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1DA8" w:rsidRPr="00DC1BA7" w:rsidRDefault="001B1DA8" w:rsidP="00AD1257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696" w:type="pct"/>
            <w:gridSpan w:val="3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1B1DA8" w:rsidRPr="00DC1BA7" w:rsidRDefault="001B1DA8" w:rsidP="001E3A79">
            <w:pPr>
              <w:ind w:firstLine="34"/>
              <w:jc w:val="left"/>
              <w:rPr>
                <w:sz w:val="24"/>
                <w:szCs w:val="24"/>
              </w:rPr>
            </w:pPr>
            <w:r w:rsidRPr="009C65DA">
              <w:rPr>
                <w:color w:val="000000"/>
                <w:sz w:val="24"/>
                <w:szCs w:val="24"/>
              </w:rPr>
              <w:t xml:space="preserve">Крыльчатка </w:t>
            </w:r>
            <w:r w:rsidRPr="00A909AC">
              <w:rPr>
                <w:bCs/>
                <w:color w:val="000000"/>
                <w:sz w:val="24"/>
                <w:szCs w:val="24"/>
              </w:rPr>
              <w:t>КЦП-4-14</w:t>
            </w:r>
            <w:r w:rsidRPr="009C65DA">
              <w:rPr>
                <w:color w:val="000000"/>
                <w:sz w:val="24"/>
                <w:szCs w:val="24"/>
              </w:rPr>
              <w:t xml:space="preserve"> диаметр, мм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9C65DA">
              <w:rPr>
                <w:color w:val="000000"/>
                <w:sz w:val="24"/>
                <w:szCs w:val="24"/>
              </w:rPr>
              <w:t xml:space="preserve"> 400</w:t>
            </w:r>
            <w:r>
              <w:rPr>
                <w:color w:val="000000"/>
                <w:sz w:val="24"/>
                <w:szCs w:val="24"/>
              </w:rPr>
              <w:t>, материал-полиамид</w:t>
            </w:r>
          </w:p>
        </w:tc>
      </w:tr>
      <w:tr w:rsidR="001B1DA8" w:rsidRPr="00DC1BA7" w:rsidTr="001E3A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1DA8" w:rsidRPr="00DC1BA7" w:rsidRDefault="001B1DA8" w:rsidP="00AD125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1DA8" w:rsidRPr="00DC1BA7" w:rsidRDefault="001B1DA8" w:rsidP="00AD1257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696" w:type="pct"/>
            <w:gridSpan w:val="3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1B1DA8" w:rsidRPr="00DC1BA7" w:rsidRDefault="001B1DA8" w:rsidP="001E3A79">
            <w:pPr>
              <w:ind w:firstLine="34"/>
              <w:jc w:val="left"/>
              <w:rPr>
                <w:sz w:val="24"/>
                <w:szCs w:val="24"/>
              </w:rPr>
            </w:pPr>
            <w:r w:rsidRPr="009C65DA">
              <w:rPr>
                <w:color w:val="000000"/>
                <w:sz w:val="24"/>
                <w:szCs w:val="24"/>
              </w:rPr>
              <w:t>Климатическое исполнение, не хуже - У1</w:t>
            </w:r>
          </w:p>
        </w:tc>
      </w:tr>
      <w:tr w:rsidR="001B1DA8" w:rsidRPr="00DC1BA7" w:rsidTr="001E3A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1DA8" w:rsidRPr="00DC1BA7" w:rsidRDefault="001B1DA8" w:rsidP="00AD125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1DA8" w:rsidRPr="00DC1BA7" w:rsidRDefault="001B1DA8" w:rsidP="00AD1257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696" w:type="pct"/>
            <w:gridSpan w:val="3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1B1DA8" w:rsidRPr="00DC1BA7" w:rsidRDefault="001B1DA8" w:rsidP="001E3A79">
            <w:pPr>
              <w:ind w:firstLine="34"/>
              <w:jc w:val="left"/>
              <w:rPr>
                <w:sz w:val="24"/>
                <w:szCs w:val="24"/>
              </w:rPr>
            </w:pPr>
            <w:r w:rsidRPr="00DC1BA7">
              <w:rPr>
                <w:color w:val="000000"/>
                <w:sz w:val="24"/>
                <w:szCs w:val="24"/>
              </w:rPr>
              <w:t>Частота сети, Гц - 50</w:t>
            </w:r>
          </w:p>
        </w:tc>
      </w:tr>
      <w:tr w:rsidR="001B1DA8" w:rsidRPr="00DC1BA7" w:rsidTr="001E3A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1DA8" w:rsidRPr="00DC1BA7" w:rsidRDefault="001B1DA8" w:rsidP="00AD125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1DA8" w:rsidRPr="00DC1BA7" w:rsidRDefault="001B1DA8" w:rsidP="00AD1257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696" w:type="pct"/>
            <w:gridSpan w:val="3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1B1DA8" w:rsidRPr="00DC1BA7" w:rsidRDefault="001B1DA8" w:rsidP="001E3A79">
            <w:pPr>
              <w:ind w:firstLine="34"/>
              <w:jc w:val="left"/>
              <w:rPr>
                <w:sz w:val="24"/>
                <w:szCs w:val="24"/>
              </w:rPr>
            </w:pPr>
            <w:r w:rsidRPr="009C65DA">
              <w:rPr>
                <w:color w:val="000000"/>
                <w:sz w:val="24"/>
                <w:szCs w:val="24"/>
              </w:rPr>
              <w:t>Степень защиты двигателей – IP54</w:t>
            </w:r>
          </w:p>
        </w:tc>
      </w:tr>
      <w:tr w:rsidR="001B1DA8" w:rsidRPr="00DC1BA7" w:rsidTr="001E3A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1DA8" w:rsidRPr="00DC1BA7" w:rsidRDefault="001B1DA8" w:rsidP="00AD125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1DA8" w:rsidRPr="00DC1BA7" w:rsidRDefault="001B1DA8" w:rsidP="00AD1257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696" w:type="pct"/>
            <w:gridSpan w:val="3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1B1DA8" w:rsidRPr="00DC1BA7" w:rsidRDefault="001B1DA8" w:rsidP="001E3A79">
            <w:pPr>
              <w:ind w:firstLine="34"/>
              <w:jc w:val="left"/>
              <w:rPr>
                <w:sz w:val="24"/>
                <w:szCs w:val="24"/>
              </w:rPr>
            </w:pPr>
            <w:r w:rsidRPr="00DC1BA7">
              <w:rPr>
                <w:color w:val="000000"/>
                <w:sz w:val="24"/>
                <w:szCs w:val="24"/>
              </w:rPr>
              <w:t>Режим работы</w:t>
            </w:r>
            <w:r w:rsidRPr="00DC1BA7">
              <w:rPr>
                <w:color w:val="000000"/>
                <w:sz w:val="24"/>
                <w:szCs w:val="24"/>
                <w:lang w:val="en-US"/>
              </w:rPr>
              <w:t xml:space="preserve"> – S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1B1DA8" w:rsidRPr="00DC1BA7" w:rsidTr="001E3A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1DA8" w:rsidRPr="00DC1BA7" w:rsidRDefault="001B1DA8" w:rsidP="00AD125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1DA8" w:rsidRPr="00DC1BA7" w:rsidRDefault="001B1DA8" w:rsidP="00AD1257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696" w:type="pct"/>
            <w:gridSpan w:val="3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1B1DA8" w:rsidRPr="00DC1BA7" w:rsidRDefault="001B1DA8" w:rsidP="001E3A79">
            <w:pPr>
              <w:ind w:firstLine="34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Сила тока, А- 1,7-1,1</w:t>
            </w:r>
          </w:p>
        </w:tc>
      </w:tr>
      <w:tr w:rsidR="001B1DA8" w:rsidRPr="00DC1BA7" w:rsidTr="001E3A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1DA8" w:rsidRPr="00DC1BA7" w:rsidRDefault="001B1DA8" w:rsidP="00AD125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1DA8" w:rsidRPr="00DC1BA7" w:rsidRDefault="001B1DA8" w:rsidP="00AD1257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696" w:type="pct"/>
            <w:gridSpan w:val="3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1B1DA8" w:rsidRPr="00DC1BA7" w:rsidRDefault="001B1DA8" w:rsidP="001E3A79">
            <w:pPr>
              <w:ind w:firstLine="34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Конструктивное</w:t>
            </w:r>
            <w:r w:rsidRPr="00DC1BA7">
              <w:rPr>
                <w:color w:val="000000"/>
                <w:sz w:val="24"/>
                <w:szCs w:val="24"/>
              </w:rPr>
              <w:t xml:space="preserve"> исполнение двигателя – </w:t>
            </w:r>
            <w:r w:rsidRPr="00A909AC">
              <w:rPr>
                <w:color w:val="000000"/>
                <w:sz w:val="24"/>
                <w:szCs w:val="24"/>
              </w:rPr>
              <w:t>1М3731</w:t>
            </w:r>
          </w:p>
        </w:tc>
      </w:tr>
      <w:tr w:rsidR="001B1DA8" w:rsidRPr="00DC1BA7" w:rsidTr="001E3A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1DA8" w:rsidRPr="00DC1BA7" w:rsidRDefault="001B1DA8" w:rsidP="00AD125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1DA8" w:rsidRPr="00DC1BA7" w:rsidRDefault="001B1DA8" w:rsidP="00AD1257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696" w:type="pct"/>
            <w:gridSpan w:val="3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1B1DA8" w:rsidRPr="00DC1BA7" w:rsidRDefault="001B1DA8" w:rsidP="001E3A79">
            <w:pPr>
              <w:ind w:firstLine="34"/>
              <w:jc w:val="left"/>
              <w:rPr>
                <w:sz w:val="24"/>
                <w:szCs w:val="24"/>
              </w:rPr>
            </w:pPr>
            <w:r w:rsidRPr="001E3A79">
              <w:rPr>
                <w:color w:val="000000"/>
                <w:sz w:val="24"/>
                <w:szCs w:val="24"/>
              </w:rPr>
              <w:t xml:space="preserve">наружный диаметр железа статора </w:t>
            </w:r>
            <w:r>
              <w:rPr>
                <w:color w:val="000000"/>
                <w:sz w:val="24"/>
                <w:szCs w:val="24"/>
              </w:rPr>
              <w:t>-</w:t>
            </w:r>
            <w:r w:rsidRPr="001E3A79">
              <w:rPr>
                <w:color w:val="000000"/>
                <w:sz w:val="24"/>
                <w:szCs w:val="24"/>
              </w:rPr>
              <w:t>100</w:t>
            </w:r>
          </w:p>
        </w:tc>
      </w:tr>
    </w:tbl>
    <w:p w:rsidR="0011665B" w:rsidRDefault="0011665B" w:rsidP="004842F8">
      <w:pPr>
        <w:tabs>
          <w:tab w:val="left" w:pos="993"/>
        </w:tabs>
        <w:spacing w:line="276" w:lineRule="auto"/>
        <w:ind w:firstLine="0"/>
        <w:rPr>
          <w:b/>
          <w:bCs/>
          <w:sz w:val="26"/>
          <w:szCs w:val="26"/>
        </w:rPr>
      </w:pPr>
    </w:p>
    <w:p w:rsidR="0011665B" w:rsidRDefault="0011665B" w:rsidP="004842F8">
      <w:pPr>
        <w:tabs>
          <w:tab w:val="left" w:pos="993"/>
        </w:tabs>
        <w:spacing w:line="276" w:lineRule="auto"/>
        <w:ind w:firstLine="0"/>
        <w:rPr>
          <w:b/>
          <w:bCs/>
          <w:sz w:val="26"/>
          <w:szCs w:val="26"/>
        </w:rPr>
      </w:pPr>
    </w:p>
    <w:p w:rsidR="00612811" w:rsidRPr="00163537" w:rsidRDefault="00612811" w:rsidP="00ED55A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63537">
        <w:rPr>
          <w:b/>
          <w:bCs/>
          <w:sz w:val="26"/>
          <w:szCs w:val="26"/>
        </w:rPr>
        <w:t>Общие требования.</w:t>
      </w:r>
    </w:p>
    <w:p w:rsidR="00A7357C" w:rsidRPr="00163537" w:rsidRDefault="00867C12" w:rsidP="006759AC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163537">
        <w:rPr>
          <w:sz w:val="26"/>
          <w:szCs w:val="26"/>
        </w:rPr>
        <w:t>4</w:t>
      </w:r>
      <w:r w:rsidR="00751FAA" w:rsidRPr="00163537">
        <w:rPr>
          <w:sz w:val="26"/>
          <w:szCs w:val="26"/>
        </w:rPr>
        <w:t xml:space="preserve">.1. </w:t>
      </w:r>
      <w:r w:rsidR="00A7357C" w:rsidRPr="00163537">
        <w:rPr>
          <w:sz w:val="26"/>
          <w:szCs w:val="26"/>
        </w:rPr>
        <w:t>К поставке допускаются электродвигатели, отвечающ</w:t>
      </w:r>
      <w:r w:rsidR="00242826" w:rsidRPr="00163537">
        <w:rPr>
          <w:sz w:val="26"/>
          <w:szCs w:val="26"/>
        </w:rPr>
        <w:t>и</w:t>
      </w:r>
      <w:r w:rsidR="00A7357C" w:rsidRPr="00163537">
        <w:rPr>
          <w:sz w:val="26"/>
          <w:szCs w:val="26"/>
        </w:rPr>
        <w:t>е следующим требованиям:</w:t>
      </w:r>
    </w:p>
    <w:p w:rsidR="000D10B7" w:rsidRPr="00163537" w:rsidRDefault="006759AC" w:rsidP="006759AC">
      <w:pPr>
        <w:tabs>
          <w:tab w:val="left" w:pos="0"/>
          <w:tab w:val="left" w:pos="993"/>
        </w:tabs>
        <w:ind w:firstLine="709"/>
        <w:rPr>
          <w:sz w:val="26"/>
          <w:szCs w:val="26"/>
        </w:rPr>
      </w:pPr>
      <w:r w:rsidRPr="00163537">
        <w:rPr>
          <w:sz w:val="26"/>
          <w:szCs w:val="26"/>
        </w:rPr>
        <w:t xml:space="preserve">– </w:t>
      </w:r>
      <w:r w:rsidR="000D10B7" w:rsidRPr="00163537">
        <w:rPr>
          <w:sz w:val="26"/>
          <w:szCs w:val="26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</w:t>
      </w:r>
    </w:p>
    <w:p w:rsidR="006759AC" w:rsidRPr="00163537" w:rsidRDefault="000D10B7" w:rsidP="006759AC">
      <w:pPr>
        <w:tabs>
          <w:tab w:val="left" w:pos="0"/>
          <w:tab w:val="left" w:pos="993"/>
        </w:tabs>
        <w:ind w:firstLine="709"/>
        <w:rPr>
          <w:sz w:val="26"/>
          <w:szCs w:val="26"/>
        </w:rPr>
      </w:pPr>
      <w:r w:rsidRPr="00163537">
        <w:rPr>
          <w:sz w:val="26"/>
          <w:szCs w:val="26"/>
        </w:rPr>
        <w:t>– для российских производителей – наличие ТУ, подтверждающих соответствие техническим требованиям;</w:t>
      </w:r>
    </w:p>
    <w:p w:rsidR="006759AC" w:rsidRPr="00163537" w:rsidRDefault="000D10B7" w:rsidP="006759AC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163537">
        <w:rPr>
          <w:sz w:val="26"/>
          <w:szCs w:val="26"/>
        </w:rPr>
        <w:t xml:space="preserve">– поставляемое электротехническое оборудование отечественного и зарубежного </w:t>
      </w:r>
      <w:proofErr w:type="gramStart"/>
      <w:r w:rsidRPr="00163537">
        <w:rPr>
          <w:sz w:val="26"/>
          <w:szCs w:val="26"/>
        </w:rPr>
        <w:t>производства  должно</w:t>
      </w:r>
      <w:proofErr w:type="gramEnd"/>
      <w:r w:rsidRPr="00163537">
        <w:rPr>
          <w:sz w:val="26"/>
          <w:szCs w:val="26"/>
        </w:rPr>
        <w:t xml:space="preserve"> быть аттестовано ПАО «Россети». Для неаттестованного оборудования необходимо положительное заключение Комиссии ПАО «</w:t>
      </w:r>
      <w:r w:rsidR="00163537" w:rsidRPr="00163537">
        <w:rPr>
          <w:rFonts w:cs="Courier New"/>
          <w:sz w:val="26"/>
          <w:szCs w:val="26"/>
        </w:rPr>
        <w:t xml:space="preserve">Россети </w:t>
      </w:r>
      <w:r w:rsidRPr="00163537">
        <w:rPr>
          <w:sz w:val="26"/>
          <w:szCs w:val="26"/>
        </w:rPr>
        <w:t>Центр» по допуску оборудования, материалов и систем</w:t>
      </w:r>
      <w:r w:rsidR="00A7357C" w:rsidRPr="00163537">
        <w:rPr>
          <w:sz w:val="26"/>
          <w:szCs w:val="26"/>
        </w:rPr>
        <w:t>.</w:t>
      </w:r>
    </w:p>
    <w:p w:rsidR="00A7357C" w:rsidRPr="00163537" w:rsidRDefault="006759AC" w:rsidP="006759AC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163537">
        <w:rPr>
          <w:sz w:val="26"/>
          <w:szCs w:val="26"/>
        </w:rPr>
        <w:t>4.2.</w:t>
      </w:r>
      <w:r w:rsidR="00F735BC" w:rsidRPr="00163537">
        <w:rPr>
          <w:sz w:val="26"/>
          <w:szCs w:val="26"/>
        </w:rPr>
        <w:t xml:space="preserve"> </w:t>
      </w:r>
      <w:r w:rsidR="000D10B7" w:rsidRPr="00163537">
        <w:rPr>
          <w:sz w:val="26"/>
          <w:szCs w:val="26"/>
        </w:rPr>
        <w:t>Участник закупочных процедур на право заключения договора на поставку электротехнического оборудования для нужд ПАО «</w:t>
      </w:r>
      <w:r w:rsidR="00163537" w:rsidRPr="00163537">
        <w:rPr>
          <w:rFonts w:cs="Courier New"/>
          <w:sz w:val="26"/>
          <w:szCs w:val="26"/>
        </w:rPr>
        <w:t xml:space="preserve">Россети </w:t>
      </w:r>
      <w:r w:rsidR="000D10B7" w:rsidRPr="00163537">
        <w:rPr>
          <w:sz w:val="26"/>
          <w:szCs w:val="26"/>
        </w:rPr>
        <w:t>Центр»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A7357C" w:rsidRPr="00163537">
        <w:rPr>
          <w:sz w:val="26"/>
          <w:szCs w:val="26"/>
        </w:rPr>
        <w:t>.</w:t>
      </w:r>
    </w:p>
    <w:p w:rsidR="006759AC" w:rsidRPr="00163537" w:rsidRDefault="0039385F" w:rsidP="006759AC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163537">
        <w:rPr>
          <w:sz w:val="26"/>
          <w:szCs w:val="26"/>
        </w:rPr>
        <w:t>4</w:t>
      </w:r>
      <w:r w:rsidR="00A7357C" w:rsidRPr="00163537">
        <w:rPr>
          <w:sz w:val="26"/>
          <w:szCs w:val="26"/>
        </w:rPr>
        <w:t xml:space="preserve">.3. </w:t>
      </w:r>
      <w:r w:rsidR="006759AC" w:rsidRPr="00163537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6759AC" w:rsidRPr="00163537" w:rsidRDefault="006759AC" w:rsidP="006759AC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163537">
        <w:rPr>
          <w:sz w:val="26"/>
          <w:szCs w:val="26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6759AC" w:rsidRPr="00163537" w:rsidRDefault="006759AC" w:rsidP="006759AC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163537">
        <w:rPr>
          <w:sz w:val="26"/>
          <w:szCs w:val="26"/>
        </w:rPr>
        <w:t>- ГОСТ 2479-79 «Машины электрические вращающиеся. Условные обозначения конструктивных исполнений по способу монтажа».</w:t>
      </w:r>
    </w:p>
    <w:p w:rsidR="006759AC" w:rsidRPr="00163537" w:rsidRDefault="006759AC" w:rsidP="006759AC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163537">
        <w:rPr>
          <w:sz w:val="26"/>
          <w:szCs w:val="26"/>
        </w:rPr>
        <w:t>4.4. Упаковка, транспортирование, условия и сроки хранения.</w:t>
      </w:r>
    </w:p>
    <w:p w:rsidR="006759AC" w:rsidRPr="00163537" w:rsidRDefault="006759AC" w:rsidP="006759AC">
      <w:pPr>
        <w:tabs>
          <w:tab w:val="left" w:pos="0"/>
        </w:tabs>
        <w:spacing w:line="276" w:lineRule="auto"/>
        <w:ind w:firstLine="709"/>
        <w:rPr>
          <w:sz w:val="26"/>
          <w:szCs w:val="26"/>
        </w:rPr>
      </w:pPr>
      <w:r w:rsidRPr="00163537">
        <w:rPr>
          <w:sz w:val="26"/>
          <w:szCs w:val="26"/>
        </w:rPr>
        <w:t xml:space="preserve">Упаковка, маркировка, временная антикоррозионная защита, транспортирование, условия и сроки хранения электродвигателей должны соответствовать требованиям, указанным в технических условиях изготовителя электродвигателей, ГОСТ 2991-85 «Ящики </w:t>
      </w:r>
      <w:r w:rsidRPr="00163537">
        <w:rPr>
          <w:sz w:val="26"/>
          <w:szCs w:val="26"/>
        </w:rPr>
        <w:lastRenderedPageBreak/>
        <w:t xml:space="preserve">дощатые неразборные для грузов массой до 500 кг. Общие технические условия», ГОСТ 23216-78 «Изделия электротехнические. Хранение, транспортирование, временная противокоррозионная защита, упаковка. Общие требования и методы испытаний», </w:t>
      </w:r>
      <w:r w:rsidRPr="00163537">
        <w:rPr>
          <w:color w:val="000000"/>
          <w:sz w:val="26"/>
          <w:szCs w:val="26"/>
        </w:rPr>
        <w:t>ГОСТ 14192–96 «</w:t>
      </w:r>
      <w:r w:rsidRPr="00163537">
        <w:rPr>
          <w:sz w:val="26"/>
          <w:szCs w:val="26"/>
        </w:rPr>
        <w:t>Маркировка грузов»,</w:t>
      </w:r>
      <w:r w:rsidRPr="00163537">
        <w:rPr>
          <w:color w:val="000000"/>
          <w:sz w:val="26"/>
          <w:szCs w:val="26"/>
        </w:rPr>
        <w:t xml:space="preserve"> </w:t>
      </w:r>
      <w:r w:rsidRPr="00163537">
        <w:rPr>
          <w:sz w:val="26"/>
          <w:szCs w:val="26"/>
        </w:rPr>
        <w:t>или соответствующих МЭК. Погрузочно-разгрузочные работы должны производиться в соответствии с требованиями ГОСТ 12.3.009-76 «Работы погрузочно-разгрузочные. Общие требования безопасности».  Порядок отгрузки, специальные требования к таре и упаковке должны быть определены в договоре на поставку продукции.</w:t>
      </w:r>
    </w:p>
    <w:p w:rsidR="006759AC" w:rsidRPr="00163537" w:rsidRDefault="006759AC" w:rsidP="006759AC">
      <w:pPr>
        <w:tabs>
          <w:tab w:val="left" w:pos="0"/>
        </w:tabs>
        <w:spacing w:line="276" w:lineRule="auto"/>
        <w:ind w:firstLine="709"/>
        <w:rPr>
          <w:sz w:val="26"/>
          <w:szCs w:val="26"/>
        </w:rPr>
      </w:pPr>
      <w:r w:rsidRPr="00163537">
        <w:rPr>
          <w:sz w:val="26"/>
          <w:szCs w:val="26"/>
        </w:rPr>
        <w:t>Способ укладки и транспортировки электродвигателей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6759AC" w:rsidRPr="00163537" w:rsidRDefault="006759AC" w:rsidP="006759AC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163537">
        <w:rPr>
          <w:sz w:val="26"/>
          <w:szCs w:val="26"/>
        </w:rPr>
        <w:t>4.5. Каждая партия электродвигателей должна подвергаться приемо-сдаточным испытаниям.</w:t>
      </w:r>
    </w:p>
    <w:p w:rsidR="006759AC" w:rsidRPr="00163537" w:rsidRDefault="006759AC" w:rsidP="006759AC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163537">
        <w:rPr>
          <w:sz w:val="26"/>
          <w:szCs w:val="26"/>
        </w:rPr>
        <w:t>4.6. Срок изготовления электродвигателей должен быть не более полугода от момента поставки.</w:t>
      </w:r>
    </w:p>
    <w:p w:rsidR="006759AC" w:rsidRPr="00163537" w:rsidRDefault="006759AC" w:rsidP="006759AC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163537">
        <w:rPr>
          <w:sz w:val="26"/>
          <w:szCs w:val="26"/>
        </w:rPr>
        <w:t>4.7. В комплект поставки продукции должно входить:</w:t>
      </w:r>
    </w:p>
    <w:p w:rsidR="006759AC" w:rsidRPr="00163537" w:rsidRDefault="00C07D78" w:rsidP="006759AC">
      <w:pPr>
        <w:pStyle w:val="ad"/>
        <w:numPr>
          <w:ilvl w:val="0"/>
          <w:numId w:val="1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163537">
        <w:rPr>
          <w:sz w:val="26"/>
          <w:szCs w:val="26"/>
        </w:rPr>
        <w:t>а</w:t>
      </w:r>
      <w:r w:rsidR="00582E60" w:rsidRPr="00163537">
        <w:rPr>
          <w:sz w:val="26"/>
          <w:szCs w:val="26"/>
        </w:rPr>
        <w:t>ппарат</w:t>
      </w:r>
      <w:r w:rsidR="006759AC" w:rsidRPr="00163537">
        <w:rPr>
          <w:sz w:val="26"/>
          <w:szCs w:val="26"/>
        </w:rPr>
        <w:t xml:space="preserve"> в сборке;</w:t>
      </w:r>
    </w:p>
    <w:p w:rsidR="006759AC" w:rsidRPr="00163537" w:rsidRDefault="006759AC" w:rsidP="006759AC">
      <w:pPr>
        <w:pStyle w:val="ad"/>
        <w:numPr>
          <w:ilvl w:val="0"/>
          <w:numId w:val="1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163537">
        <w:rPr>
          <w:sz w:val="26"/>
          <w:szCs w:val="26"/>
        </w:rPr>
        <w:t>крепежный комплект для отсоединенных по условиям транспортировки частей электродвигателя;</w:t>
      </w:r>
    </w:p>
    <w:p w:rsidR="006759AC" w:rsidRPr="00163537" w:rsidRDefault="006759AC" w:rsidP="006759AC">
      <w:pPr>
        <w:pStyle w:val="ad"/>
        <w:numPr>
          <w:ilvl w:val="0"/>
          <w:numId w:val="1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163537">
        <w:rPr>
          <w:sz w:val="26"/>
          <w:szCs w:val="26"/>
        </w:rPr>
        <w:t>поставщик должен предоставить комплект запасных частей, расходных материалов и</w:t>
      </w:r>
    </w:p>
    <w:p w:rsidR="00A7357C" w:rsidRPr="00163537" w:rsidRDefault="006759AC" w:rsidP="00C07D78">
      <w:pPr>
        <w:pStyle w:val="ad"/>
        <w:tabs>
          <w:tab w:val="left" w:pos="1560"/>
        </w:tabs>
        <w:spacing w:line="276" w:lineRule="auto"/>
        <w:ind w:left="0" w:firstLine="0"/>
        <w:rPr>
          <w:sz w:val="26"/>
          <w:szCs w:val="26"/>
        </w:rPr>
      </w:pPr>
      <w:r w:rsidRPr="00163537">
        <w:rPr>
          <w:sz w:val="26"/>
          <w:szCs w:val="26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</w:t>
      </w:r>
      <w:r w:rsidR="00A7357C" w:rsidRPr="00163537">
        <w:rPr>
          <w:sz w:val="26"/>
          <w:szCs w:val="26"/>
        </w:rPr>
        <w:t>.</w:t>
      </w:r>
    </w:p>
    <w:p w:rsidR="00A7357C" w:rsidRPr="00163537" w:rsidRDefault="00A7357C" w:rsidP="00ED55A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63537">
        <w:rPr>
          <w:b/>
          <w:bCs/>
          <w:sz w:val="26"/>
          <w:szCs w:val="26"/>
        </w:rPr>
        <w:t>Гарантийные обязательства.</w:t>
      </w:r>
    </w:p>
    <w:p w:rsidR="00A7357C" w:rsidRPr="00163537" w:rsidRDefault="00A7357C" w:rsidP="00ED55AC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163537">
        <w:rPr>
          <w:sz w:val="26"/>
          <w:szCs w:val="26"/>
        </w:rPr>
        <w:t xml:space="preserve">Гарантия на поставляемые электродвигатели должна распространяться не менее чем на 12 месяцев. Время начала исчисления гарантийного срока – с момента их ввода в эксплуатацию. Поставщик должен за свой счет и </w:t>
      </w:r>
      <w:r w:rsidR="00AF6C15" w:rsidRPr="00163537">
        <w:rPr>
          <w:sz w:val="26"/>
          <w:szCs w:val="26"/>
        </w:rPr>
        <w:t>в</w:t>
      </w:r>
      <w:r w:rsidRPr="00163537">
        <w:rPr>
          <w:sz w:val="26"/>
          <w:szCs w:val="26"/>
        </w:rPr>
        <w:t xml:space="preserve"> сроки, согласованные с Покупателем, устранять любые дефекты, выявленные в период гарантийного срока. В случае выхода электродвигателей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A7357C" w:rsidRPr="00163537" w:rsidRDefault="00A7357C" w:rsidP="00ED55A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163537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A7357C" w:rsidRPr="00163537" w:rsidRDefault="00A7357C" w:rsidP="00ED55AC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163537">
        <w:rPr>
          <w:sz w:val="26"/>
          <w:szCs w:val="26"/>
        </w:rPr>
        <w:t>Электродвигатели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</w:t>
      </w:r>
      <w:r w:rsidR="00ED55AC" w:rsidRPr="00163537">
        <w:rPr>
          <w:sz w:val="26"/>
          <w:szCs w:val="26"/>
        </w:rPr>
        <w:t xml:space="preserve">уживанию) должен быть не менее </w:t>
      </w:r>
      <w:r w:rsidR="008617EE" w:rsidRPr="00163537">
        <w:rPr>
          <w:sz w:val="26"/>
          <w:szCs w:val="26"/>
        </w:rPr>
        <w:t>3</w:t>
      </w:r>
      <w:r w:rsidRPr="00163537">
        <w:rPr>
          <w:sz w:val="26"/>
          <w:szCs w:val="26"/>
        </w:rPr>
        <w:t>0 лет.</w:t>
      </w:r>
    </w:p>
    <w:p w:rsidR="00A7357C" w:rsidRPr="00163537" w:rsidRDefault="00A7357C" w:rsidP="00ED55A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63537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A7357C" w:rsidRPr="00163537" w:rsidRDefault="00A7357C" w:rsidP="00ED55AC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163537">
        <w:rPr>
          <w:sz w:val="26"/>
          <w:szCs w:val="26"/>
        </w:rPr>
        <w:t xml:space="preserve">В комплект поставки для каждой партии электродвигателей должны входить документы: </w:t>
      </w:r>
    </w:p>
    <w:p w:rsidR="00A7357C" w:rsidRPr="00163537" w:rsidRDefault="00A7357C" w:rsidP="00ED55AC">
      <w:pPr>
        <w:pStyle w:val="ad"/>
        <w:numPr>
          <w:ilvl w:val="0"/>
          <w:numId w:val="5"/>
        </w:numPr>
        <w:tabs>
          <w:tab w:val="left" w:pos="0"/>
          <w:tab w:val="left" w:pos="1560"/>
        </w:tabs>
        <w:spacing w:line="276" w:lineRule="auto"/>
        <w:ind w:left="0" w:firstLine="492"/>
        <w:rPr>
          <w:sz w:val="26"/>
          <w:szCs w:val="26"/>
        </w:rPr>
      </w:pPr>
      <w:r w:rsidRPr="00163537">
        <w:rPr>
          <w:sz w:val="26"/>
          <w:szCs w:val="26"/>
        </w:rPr>
        <w:t>паспорт по нормативной документации, утвержденной в установленном порядке;</w:t>
      </w:r>
    </w:p>
    <w:p w:rsidR="00A7357C" w:rsidRPr="00163537" w:rsidRDefault="00A7357C" w:rsidP="00ED55AC">
      <w:pPr>
        <w:pStyle w:val="ad"/>
        <w:numPr>
          <w:ilvl w:val="0"/>
          <w:numId w:val="5"/>
        </w:numPr>
        <w:tabs>
          <w:tab w:val="left" w:pos="0"/>
          <w:tab w:val="left" w:pos="1560"/>
        </w:tabs>
        <w:spacing w:line="276" w:lineRule="auto"/>
        <w:ind w:left="0" w:firstLine="492"/>
        <w:rPr>
          <w:sz w:val="26"/>
          <w:szCs w:val="26"/>
        </w:rPr>
      </w:pPr>
      <w:r w:rsidRPr="00163537">
        <w:rPr>
          <w:sz w:val="26"/>
          <w:szCs w:val="26"/>
        </w:rPr>
        <w:lastRenderedPageBreak/>
        <w:t>эксплуатационные документы, утвержденные в установленном порядке на русском языке;</w:t>
      </w:r>
    </w:p>
    <w:p w:rsidR="00A7357C" w:rsidRPr="00163537" w:rsidRDefault="00A7357C" w:rsidP="00ED55AC">
      <w:pPr>
        <w:pStyle w:val="ad"/>
        <w:numPr>
          <w:ilvl w:val="0"/>
          <w:numId w:val="5"/>
        </w:numPr>
        <w:tabs>
          <w:tab w:val="left" w:pos="0"/>
          <w:tab w:val="left" w:pos="1560"/>
        </w:tabs>
        <w:spacing w:line="276" w:lineRule="auto"/>
        <w:ind w:left="0" w:firstLine="492"/>
        <w:rPr>
          <w:sz w:val="26"/>
          <w:szCs w:val="26"/>
        </w:rPr>
      </w:pPr>
      <w:r w:rsidRPr="00163537">
        <w:rPr>
          <w:sz w:val="26"/>
          <w:szCs w:val="26"/>
        </w:rPr>
        <w:t>сертификат качества, соответствия и свидетельство о приемке на партию поставляемых электродвигателей, на русском языке.</w:t>
      </w:r>
    </w:p>
    <w:p w:rsidR="00A7357C" w:rsidRPr="00163537" w:rsidRDefault="00A7357C" w:rsidP="00ED55AC">
      <w:pPr>
        <w:pStyle w:val="ad"/>
        <w:tabs>
          <w:tab w:val="left" w:pos="0"/>
          <w:tab w:val="left" w:pos="1560"/>
        </w:tabs>
        <w:spacing w:line="276" w:lineRule="auto"/>
        <w:ind w:left="0" w:firstLine="492"/>
        <w:rPr>
          <w:sz w:val="26"/>
          <w:szCs w:val="26"/>
        </w:rPr>
      </w:pPr>
      <w:r w:rsidRPr="00163537">
        <w:rPr>
          <w:sz w:val="26"/>
          <w:szCs w:val="26"/>
        </w:rPr>
        <w:t xml:space="preserve">Маркировка электродвигателей по ГОСТ 18620-86 «Изделия электротехнические. Маркировка» должна быть нанесена на видном месте и содержать следующие данные: </w:t>
      </w:r>
    </w:p>
    <w:p w:rsidR="00A7357C" w:rsidRPr="00163537" w:rsidRDefault="00A7357C" w:rsidP="00ED55AC">
      <w:pPr>
        <w:pStyle w:val="ad"/>
        <w:numPr>
          <w:ilvl w:val="0"/>
          <w:numId w:val="5"/>
        </w:numPr>
        <w:tabs>
          <w:tab w:val="left" w:pos="0"/>
          <w:tab w:val="left" w:pos="1560"/>
        </w:tabs>
        <w:spacing w:line="276" w:lineRule="auto"/>
        <w:ind w:left="0" w:firstLine="492"/>
        <w:rPr>
          <w:sz w:val="26"/>
          <w:szCs w:val="26"/>
        </w:rPr>
      </w:pPr>
      <w:r w:rsidRPr="00163537">
        <w:rPr>
          <w:sz w:val="26"/>
          <w:szCs w:val="26"/>
        </w:rPr>
        <w:t>обозначение типа электродвигателя;</w:t>
      </w:r>
    </w:p>
    <w:p w:rsidR="00A7357C" w:rsidRPr="00163537" w:rsidRDefault="00A7357C" w:rsidP="00ED55AC">
      <w:pPr>
        <w:pStyle w:val="ad"/>
        <w:numPr>
          <w:ilvl w:val="0"/>
          <w:numId w:val="5"/>
        </w:numPr>
        <w:tabs>
          <w:tab w:val="left" w:pos="0"/>
          <w:tab w:val="left" w:pos="1560"/>
        </w:tabs>
        <w:spacing w:line="276" w:lineRule="auto"/>
        <w:ind w:left="0" w:firstLine="492"/>
        <w:rPr>
          <w:sz w:val="26"/>
          <w:szCs w:val="26"/>
        </w:rPr>
      </w:pPr>
      <w:r w:rsidRPr="00163537">
        <w:rPr>
          <w:sz w:val="26"/>
          <w:szCs w:val="26"/>
        </w:rPr>
        <w:t>товарный знак предприятия-изготовителя;</w:t>
      </w:r>
    </w:p>
    <w:p w:rsidR="00A7357C" w:rsidRPr="00163537" w:rsidRDefault="00A7357C" w:rsidP="00ED55AC">
      <w:pPr>
        <w:pStyle w:val="ad"/>
        <w:numPr>
          <w:ilvl w:val="0"/>
          <w:numId w:val="5"/>
        </w:numPr>
        <w:tabs>
          <w:tab w:val="left" w:pos="0"/>
          <w:tab w:val="left" w:pos="1560"/>
        </w:tabs>
        <w:spacing w:line="276" w:lineRule="auto"/>
        <w:ind w:left="0" w:firstLine="492"/>
        <w:rPr>
          <w:sz w:val="26"/>
          <w:szCs w:val="26"/>
        </w:rPr>
      </w:pPr>
      <w:r w:rsidRPr="00163537">
        <w:rPr>
          <w:sz w:val="26"/>
          <w:szCs w:val="26"/>
        </w:rPr>
        <w:t xml:space="preserve">год изготовления (две последние цифры). </w:t>
      </w:r>
    </w:p>
    <w:p w:rsidR="00A7357C" w:rsidRPr="00163537" w:rsidRDefault="00A7357C" w:rsidP="00ED55AC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6"/>
          <w:szCs w:val="26"/>
        </w:rPr>
      </w:pPr>
      <w:r w:rsidRPr="00163537">
        <w:rPr>
          <w:sz w:val="26"/>
          <w:szCs w:val="26"/>
        </w:rPr>
        <w:t>Место и способ нанесения маркировки электродвигателя должны быть указаны в конструкторской документации.</w:t>
      </w:r>
    </w:p>
    <w:p w:rsidR="00A7357C" w:rsidRPr="00163537" w:rsidRDefault="00A7357C" w:rsidP="00ED55AC">
      <w:pPr>
        <w:pStyle w:val="ad"/>
        <w:tabs>
          <w:tab w:val="left" w:pos="1560"/>
        </w:tabs>
        <w:spacing w:line="276" w:lineRule="auto"/>
        <w:ind w:left="0"/>
        <w:rPr>
          <w:sz w:val="26"/>
          <w:szCs w:val="26"/>
        </w:rPr>
      </w:pPr>
      <w:r w:rsidRPr="00163537">
        <w:rPr>
          <w:sz w:val="26"/>
          <w:szCs w:val="26"/>
        </w:rPr>
        <w:t xml:space="preserve">По поставляемым электродвигателям Поставщик должен предоставить полный комплект технической и эксплуатационной документации на русском языке, подготовленной в соответствии с ГОСТ 2.601-2006 «Эксплуатационные документы»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ED55AC" w:rsidRPr="00163537" w:rsidRDefault="00ED55AC" w:rsidP="00C07D78">
      <w:pPr>
        <w:pStyle w:val="ad"/>
        <w:numPr>
          <w:ilvl w:val="0"/>
          <w:numId w:val="3"/>
        </w:numPr>
        <w:spacing w:line="276" w:lineRule="auto"/>
        <w:ind w:left="0" w:firstLine="709"/>
        <w:rPr>
          <w:sz w:val="26"/>
          <w:szCs w:val="26"/>
        </w:rPr>
      </w:pPr>
      <w:r w:rsidRPr="00163537">
        <w:rPr>
          <w:b/>
          <w:bCs/>
          <w:sz w:val="26"/>
          <w:szCs w:val="26"/>
        </w:rPr>
        <w:t>Сроки и очередность поставки оборудования.</w:t>
      </w:r>
    </w:p>
    <w:p w:rsidR="00ED55AC" w:rsidRPr="00163537" w:rsidRDefault="00ED55AC" w:rsidP="00ED55AC">
      <w:pPr>
        <w:spacing w:line="276" w:lineRule="auto"/>
        <w:ind w:firstLine="709"/>
        <w:rPr>
          <w:sz w:val="26"/>
          <w:szCs w:val="26"/>
        </w:rPr>
      </w:pPr>
      <w:r w:rsidRPr="00163537">
        <w:rPr>
          <w:sz w:val="26"/>
          <w:szCs w:val="26"/>
        </w:rPr>
        <w:t>Поставка оборудования, входящего в предмет Договора, должна быть выполнена согласно п.2 ТЗ.</w:t>
      </w:r>
    </w:p>
    <w:p w:rsidR="00ED55AC" w:rsidRPr="00163537" w:rsidRDefault="00ED55AC" w:rsidP="00ED55AC">
      <w:pPr>
        <w:pStyle w:val="ad"/>
        <w:numPr>
          <w:ilvl w:val="0"/>
          <w:numId w:val="14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163537">
        <w:rPr>
          <w:b/>
          <w:bCs/>
          <w:sz w:val="26"/>
          <w:szCs w:val="26"/>
        </w:rPr>
        <w:t>Требования к Поставщику.</w:t>
      </w:r>
    </w:p>
    <w:p w:rsidR="00ED55AC" w:rsidRPr="00163537" w:rsidRDefault="00ED55AC" w:rsidP="00ED55AC">
      <w:pPr>
        <w:tabs>
          <w:tab w:val="left" w:pos="709"/>
          <w:tab w:val="left" w:pos="1560"/>
        </w:tabs>
        <w:spacing w:line="276" w:lineRule="auto"/>
        <w:ind w:firstLine="709"/>
        <w:rPr>
          <w:sz w:val="26"/>
          <w:szCs w:val="26"/>
        </w:rPr>
      </w:pPr>
      <w:r w:rsidRPr="00163537">
        <w:rPr>
          <w:sz w:val="26"/>
          <w:szCs w:val="26"/>
        </w:rPr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документации);</w:t>
      </w:r>
    </w:p>
    <w:p w:rsidR="00ED55AC" w:rsidRPr="00163537" w:rsidRDefault="00ED55AC" w:rsidP="00ED55AC">
      <w:pPr>
        <w:spacing w:line="276" w:lineRule="auto"/>
        <w:ind w:firstLine="709"/>
        <w:rPr>
          <w:sz w:val="26"/>
          <w:szCs w:val="26"/>
        </w:rPr>
      </w:pPr>
      <w:r w:rsidRPr="00163537">
        <w:rPr>
          <w:sz w:val="26"/>
          <w:szCs w:val="26"/>
        </w:rPr>
        <w:t xml:space="preserve">В случае альтернативного предложения по поставляемому оборудованию, Поставщик выполняет корректировку и согласование проектной документации с </w:t>
      </w:r>
      <w:proofErr w:type="gramStart"/>
      <w:r w:rsidRPr="00163537">
        <w:rPr>
          <w:sz w:val="26"/>
          <w:szCs w:val="26"/>
        </w:rPr>
        <w:t>Покупателем  и</w:t>
      </w:r>
      <w:proofErr w:type="gramEnd"/>
      <w:r w:rsidRPr="00163537">
        <w:rPr>
          <w:sz w:val="26"/>
          <w:szCs w:val="26"/>
        </w:rPr>
        <w:t xml:space="preserve"> другими заинтересованными сторонами в сроки, согласованные с Покупателем, за свой счет без изменения стоимости поставляемого оборудования.</w:t>
      </w:r>
    </w:p>
    <w:p w:rsidR="00A7357C" w:rsidRPr="00163537" w:rsidRDefault="00A7357C" w:rsidP="00ED55AC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163537">
        <w:rPr>
          <w:b/>
          <w:bCs/>
          <w:sz w:val="26"/>
          <w:szCs w:val="26"/>
        </w:rPr>
        <w:t>Правила приемки продукции.</w:t>
      </w:r>
    </w:p>
    <w:p w:rsidR="00A7357C" w:rsidRPr="00163537" w:rsidRDefault="00A7357C" w:rsidP="00ED55AC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163537">
        <w:rPr>
          <w:sz w:val="26"/>
          <w:szCs w:val="26"/>
        </w:rPr>
        <w:t xml:space="preserve">Каждая партия продукции должна пройти входной контроль, осуществляемый представителями филиала </w:t>
      </w:r>
      <w:r w:rsidR="00E54440" w:rsidRPr="00163537">
        <w:rPr>
          <w:sz w:val="26"/>
          <w:szCs w:val="26"/>
        </w:rPr>
        <w:t>П</w:t>
      </w:r>
      <w:r w:rsidRPr="00163537">
        <w:rPr>
          <w:sz w:val="26"/>
          <w:szCs w:val="26"/>
        </w:rPr>
        <w:t>АО «</w:t>
      </w:r>
      <w:r w:rsidR="00163537" w:rsidRPr="00163537">
        <w:rPr>
          <w:rFonts w:cs="Courier New"/>
          <w:sz w:val="26"/>
          <w:szCs w:val="26"/>
        </w:rPr>
        <w:t xml:space="preserve">Россети </w:t>
      </w:r>
      <w:r w:rsidRPr="00163537">
        <w:rPr>
          <w:sz w:val="26"/>
          <w:szCs w:val="26"/>
        </w:rPr>
        <w:t>Центр» и ответственными представителями Поставщика при получении их на склад.</w:t>
      </w:r>
    </w:p>
    <w:p w:rsidR="00A7357C" w:rsidRPr="00163537" w:rsidRDefault="00A7357C" w:rsidP="00ED55A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163537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751EE" w:rsidRPr="00163537" w:rsidRDefault="001751EE" w:rsidP="001751EE">
      <w:pPr>
        <w:pStyle w:val="BodyText21"/>
        <w:numPr>
          <w:ilvl w:val="0"/>
          <w:numId w:val="3"/>
        </w:numPr>
        <w:tabs>
          <w:tab w:val="left" w:pos="709"/>
        </w:tabs>
        <w:ind w:left="0" w:firstLine="709"/>
        <w:rPr>
          <w:sz w:val="26"/>
          <w:szCs w:val="26"/>
        </w:rPr>
      </w:pPr>
      <w:r w:rsidRPr="00163537">
        <w:rPr>
          <w:b/>
          <w:bCs/>
          <w:sz w:val="26"/>
          <w:szCs w:val="26"/>
        </w:rPr>
        <w:t>Стоимость продукции.</w:t>
      </w:r>
    </w:p>
    <w:p w:rsidR="001751EE" w:rsidRPr="00163537" w:rsidRDefault="001751EE" w:rsidP="001751EE">
      <w:pPr>
        <w:pStyle w:val="BodyText21"/>
        <w:tabs>
          <w:tab w:val="left" w:pos="709"/>
        </w:tabs>
        <w:rPr>
          <w:sz w:val="26"/>
          <w:szCs w:val="26"/>
        </w:rPr>
      </w:pPr>
      <w:r w:rsidRPr="00163537">
        <w:rPr>
          <w:sz w:val="26"/>
          <w:szCs w:val="26"/>
        </w:rPr>
        <w:t>В стоимость должна быть включена доставка до склада Покупателя.</w:t>
      </w:r>
    </w:p>
    <w:p w:rsidR="009C65DA" w:rsidRDefault="009C65DA" w:rsidP="00A7357C">
      <w:pPr>
        <w:rPr>
          <w:sz w:val="26"/>
          <w:szCs w:val="26"/>
        </w:rPr>
      </w:pPr>
    </w:p>
    <w:p w:rsidR="001B1DA8" w:rsidRDefault="001B1DA8" w:rsidP="00A7357C">
      <w:pPr>
        <w:rPr>
          <w:sz w:val="26"/>
          <w:szCs w:val="26"/>
        </w:rPr>
      </w:pPr>
    </w:p>
    <w:p w:rsidR="00463234" w:rsidRDefault="001B1DA8" w:rsidP="00A7357C">
      <w:pPr>
        <w:rPr>
          <w:sz w:val="26"/>
          <w:szCs w:val="26"/>
        </w:rPr>
      </w:pPr>
      <w:r>
        <w:rPr>
          <w:sz w:val="26"/>
          <w:szCs w:val="26"/>
        </w:rPr>
        <w:t>Начальник службы ПС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Камзолов М.О.</w:t>
      </w:r>
    </w:p>
    <w:p w:rsidR="00463234" w:rsidRDefault="00463234" w:rsidP="00A7357C">
      <w:pPr>
        <w:rPr>
          <w:sz w:val="26"/>
          <w:szCs w:val="26"/>
        </w:rPr>
      </w:pPr>
    </w:p>
    <w:p w:rsidR="00E54440" w:rsidRDefault="00E54440" w:rsidP="00A7357C">
      <w:pPr>
        <w:rPr>
          <w:sz w:val="26"/>
          <w:szCs w:val="26"/>
        </w:rPr>
      </w:pPr>
    </w:p>
    <w:p w:rsidR="00E54440" w:rsidRDefault="00E54440" w:rsidP="00A7357C">
      <w:pPr>
        <w:rPr>
          <w:sz w:val="26"/>
          <w:szCs w:val="26"/>
        </w:rPr>
      </w:pPr>
    </w:p>
    <w:p w:rsidR="00E54440" w:rsidRPr="00E54440" w:rsidRDefault="00DA0C5F" w:rsidP="00E54440">
      <w:pPr>
        <w:ind w:firstLine="0"/>
        <w:rPr>
          <w:sz w:val="16"/>
          <w:szCs w:val="26"/>
        </w:rPr>
      </w:pPr>
      <w:r>
        <w:rPr>
          <w:sz w:val="16"/>
          <w:szCs w:val="26"/>
        </w:rPr>
        <w:t xml:space="preserve">Исп. </w:t>
      </w:r>
      <w:r w:rsidR="00163537">
        <w:rPr>
          <w:sz w:val="16"/>
          <w:szCs w:val="26"/>
        </w:rPr>
        <w:t>Ефимов Г.А.</w:t>
      </w:r>
    </w:p>
    <w:p w:rsidR="00E54440" w:rsidRPr="00E54440" w:rsidRDefault="00E54440" w:rsidP="00E54440">
      <w:pPr>
        <w:ind w:firstLine="0"/>
        <w:rPr>
          <w:sz w:val="16"/>
          <w:szCs w:val="26"/>
        </w:rPr>
      </w:pPr>
      <w:r w:rsidRPr="00E54440">
        <w:rPr>
          <w:sz w:val="16"/>
          <w:szCs w:val="26"/>
        </w:rPr>
        <w:t>тел. 78-1</w:t>
      </w:r>
      <w:r w:rsidR="00163537">
        <w:rPr>
          <w:sz w:val="16"/>
          <w:szCs w:val="26"/>
        </w:rPr>
        <w:t>3</w:t>
      </w:r>
      <w:r w:rsidRPr="00E54440">
        <w:rPr>
          <w:sz w:val="16"/>
          <w:szCs w:val="26"/>
        </w:rPr>
        <w:t>-</w:t>
      </w:r>
      <w:r w:rsidR="00163537">
        <w:rPr>
          <w:sz w:val="16"/>
          <w:szCs w:val="26"/>
        </w:rPr>
        <w:t>57</w:t>
      </w:r>
    </w:p>
    <w:sectPr w:rsidR="00E54440" w:rsidRPr="00E54440" w:rsidSect="00F6447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3C8" w:rsidRDefault="00FA53C8">
      <w:r>
        <w:separator/>
      </w:r>
    </w:p>
  </w:endnote>
  <w:endnote w:type="continuationSeparator" w:id="0">
    <w:p w:rsidR="00FA53C8" w:rsidRDefault="00FA5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A1F" w:rsidRDefault="00372A1F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A1F" w:rsidRDefault="00372A1F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A1F" w:rsidRDefault="00372A1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3C8" w:rsidRDefault="00FA53C8">
      <w:r>
        <w:separator/>
      </w:r>
    </w:p>
  </w:footnote>
  <w:footnote w:type="continuationSeparator" w:id="0">
    <w:p w:rsidR="00FA53C8" w:rsidRDefault="00FA53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DDC" w:rsidRDefault="00DA3DD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DA3DDC" w:rsidRDefault="00DA3DDC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A1F" w:rsidRDefault="00372A1F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A1F" w:rsidRDefault="00372A1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1506679"/>
    <w:multiLevelType w:val="hybridMultilevel"/>
    <w:tmpl w:val="F18AC072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1A810753"/>
    <w:multiLevelType w:val="multilevel"/>
    <w:tmpl w:val="DF44D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3B4C9D"/>
    <w:multiLevelType w:val="multilevel"/>
    <w:tmpl w:val="D1487472"/>
    <w:lvl w:ilvl="0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6" w15:restartNumberingAfterBreak="0">
    <w:nsid w:val="276D47AB"/>
    <w:multiLevelType w:val="multilevel"/>
    <w:tmpl w:val="4E9E69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8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95961302"/>
    <w:lvl w:ilvl="0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142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2202FFC"/>
    <w:multiLevelType w:val="hybridMultilevel"/>
    <w:tmpl w:val="8E783A26"/>
    <w:lvl w:ilvl="0" w:tplc="2B408B18">
      <w:start w:val="1"/>
      <w:numFmt w:val="bullet"/>
      <w:suff w:val="space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2FB66F9"/>
    <w:multiLevelType w:val="multilevel"/>
    <w:tmpl w:val="4CCCC466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  <w:b/>
        <w:sz w:val="26"/>
      </w:rPr>
    </w:lvl>
    <w:lvl w:ilvl="1">
      <w:start w:val="1"/>
      <w:numFmt w:val="decimal"/>
      <w:lvlText w:val="%1.%2"/>
      <w:lvlJc w:val="left"/>
      <w:pPr>
        <w:ind w:left="1294" w:hanging="585"/>
      </w:pPr>
      <w:rPr>
        <w:rFonts w:hint="default"/>
        <w:b/>
        <w:sz w:val="26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/>
        <w:sz w:val="26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/>
        <w:sz w:val="26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/>
        <w:sz w:val="26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/>
        <w:sz w:val="26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/>
        <w:sz w:val="26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/>
        <w:sz w:val="26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/>
        <w:sz w:val="26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11"/>
  </w:num>
  <w:num w:numId="5">
    <w:abstractNumId w:val="13"/>
  </w:num>
  <w:num w:numId="6">
    <w:abstractNumId w:val="1"/>
  </w:num>
  <w:num w:numId="7">
    <w:abstractNumId w:val="9"/>
  </w:num>
  <w:num w:numId="8">
    <w:abstractNumId w:val="7"/>
  </w:num>
  <w:num w:numId="9">
    <w:abstractNumId w:val="3"/>
  </w:num>
  <w:num w:numId="10">
    <w:abstractNumId w:val="4"/>
  </w:num>
  <w:num w:numId="11">
    <w:abstractNumId w:val="6"/>
  </w:num>
  <w:num w:numId="12">
    <w:abstractNumId w:val="14"/>
  </w:num>
  <w:num w:numId="13">
    <w:abstractNumId w:val="2"/>
  </w:num>
  <w:num w:numId="14">
    <w:abstractNumId w:val="10"/>
  </w:num>
  <w:num w:numId="15">
    <w:abstractNumId w:val="13"/>
  </w:num>
  <w:num w:numId="16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55D"/>
    <w:rsid w:val="00010695"/>
    <w:rsid w:val="00013079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0695"/>
    <w:rsid w:val="000544E5"/>
    <w:rsid w:val="00057FBD"/>
    <w:rsid w:val="000630F6"/>
    <w:rsid w:val="00067740"/>
    <w:rsid w:val="00071958"/>
    <w:rsid w:val="000808BE"/>
    <w:rsid w:val="00084847"/>
    <w:rsid w:val="000858AE"/>
    <w:rsid w:val="00085DAC"/>
    <w:rsid w:val="00094AC3"/>
    <w:rsid w:val="000961A3"/>
    <w:rsid w:val="000A0393"/>
    <w:rsid w:val="000A3B6F"/>
    <w:rsid w:val="000A6598"/>
    <w:rsid w:val="000A7D66"/>
    <w:rsid w:val="000B068C"/>
    <w:rsid w:val="000B38F4"/>
    <w:rsid w:val="000B4D9A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0B7"/>
    <w:rsid w:val="000D162D"/>
    <w:rsid w:val="000D3775"/>
    <w:rsid w:val="000D39DD"/>
    <w:rsid w:val="000D3DC7"/>
    <w:rsid w:val="000D4FD2"/>
    <w:rsid w:val="000D639C"/>
    <w:rsid w:val="000D6AFF"/>
    <w:rsid w:val="000D6C67"/>
    <w:rsid w:val="000D6F7D"/>
    <w:rsid w:val="000D7ADD"/>
    <w:rsid w:val="000E00E1"/>
    <w:rsid w:val="000E0585"/>
    <w:rsid w:val="000E0A2A"/>
    <w:rsid w:val="000E138E"/>
    <w:rsid w:val="000E3EB7"/>
    <w:rsid w:val="000E4F6C"/>
    <w:rsid w:val="000E740F"/>
    <w:rsid w:val="000E775A"/>
    <w:rsid w:val="000E79D9"/>
    <w:rsid w:val="000F0181"/>
    <w:rsid w:val="000F08B9"/>
    <w:rsid w:val="000F2D0A"/>
    <w:rsid w:val="000F6F5B"/>
    <w:rsid w:val="00101290"/>
    <w:rsid w:val="00101DD6"/>
    <w:rsid w:val="00106731"/>
    <w:rsid w:val="00115340"/>
    <w:rsid w:val="0011665B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3680E"/>
    <w:rsid w:val="00141439"/>
    <w:rsid w:val="00143ED8"/>
    <w:rsid w:val="0015016E"/>
    <w:rsid w:val="001509E5"/>
    <w:rsid w:val="00151A7E"/>
    <w:rsid w:val="0015383E"/>
    <w:rsid w:val="00153F44"/>
    <w:rsid w:val="00154809"/>
    <w:rsid w:val="00155F16"/>
    <w:rsid w:val="001567CA"/>
    <w:rsid w:val="00156931"/>
    <w:rsid w:val="001614BF"/>
    <w:rsid w:val="0016192E"/>
    <w:rsid w:val="00162A2B"/>
    <w:rsid w:val="00163418"/>
    <w:rsid w:val="00163537"/>
    <w:rsid w:val="00164872"/>
    <w:rsid w:val="00165DBD"/>
    <w:rsid w:val="00165E14"/>
    <w:rsid w:val="00166FCC"/>
    <w:rsid w:val="00170481"/>
    <w:rsid w:val="00173531"/>
    <w:rsid w:val="001751EE"/>
    <w:rsid w:val="00175B84"/>
    <w:rsid w:val="00182091"/>
    <w:rsid w:val="00190A26"/>
    <w:rsid w:val="00192E02"/>
    <w:rsid w:val="00195E7E"/>
    <w:rsid w:val="001962E5"/>
    <w:rsid w:val="00196802"/>
    <w:rsid w:val="001A0B53"/>
    <w:rsid w:val="001A22A5"/>
    <w:rsid w:val="001A2829"/>
    <w:rsid w:val="001A5D99"/>
    <w:rsid w:val="001A7121"/>
    <w:rsid w:val="001A7AC6"/>
    <w:rsid w:val="001B052F"/>
    <w:rsid w:val="001B1DA8"/>
    <w:rsid w:val="001B285C"/>
    <w:rsid w:val="001B2AAF"/>
    <w:rsid w:val="001B3E25"/>
    <w:rsid w:val="001B43BA"/>
    <w:rsid w:val="001B5191"/>
    <w:rsid w:val="001B7FD4"/>
    <w:rsid w:val="001C347A"/>
    <w:rsid w:val="001C37EA"/>
    <w:rsid w:val="001D0CF6"/>
    <w:rsid w:val="001D2559"/>
    <w:rsid w:val="001D46FD"/>
    <w:rsid w:val="001D480A"/>
    <w:rsid w:val="001E319B"/>
    <w:rsid w:val="001E3306"/>
    <w:rsid w:val="001E3A79"/>
    <w:rsid w:val="001E634A"/>
    <w:rsid w:val="001F090B"/>
    <w:rsid w:val="001F19B0"/>
    <w:rsid w:val="001F5706"/>
    <w:rsid w:val="001F6CEB"/>
    <w:rsid w:val="002037CA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6DC"/>
    <w:rsid w:val="00226D45"/>
    <w:rsid w:val="0023061B"/>
    <w:rsid w:val="0023153A"/>
    <w:rsid w:val="00231C99"/>
    <w:rsid w:val="00232D46"/>
    <w:rsid w:val="00232E4A"/>
    <w:rsid w:val="0024201B"/>
    <w:rsid w:val="00242826"/>
    <w:rsid w:val="00242C9E"/>
    <w:rsid w:val="002446B5"/>
    <w:rsid w:val="00244733"/>
    <w:rsid w:val="0024696C"/>
    <w:rsid w:val="00247E6F"/>
    <w:rsid w:val="0025072F"/>
    <w:rsid w:val="00252461"/>
    <w:rsid w:val="00254341"/>
    <w:rsid w:val="002563A1"/>
    <w:rsid w:val="00262D6F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B06"/>
    <w:rsid w:val="002A7D7B"/>
    <w:rsid w:val="002B06A7"/>
    <w:rsid w:val="002B5EB4"/>
    <w:rsid w:val="002C08A7"/>
    <w:rsid w:val="002C1AA6"/>
    <w:rsid w:val="002C3099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105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1CCE"/>
    <w:rsid w:val="00322D2F"/>
    <w:rsid w:val="0032363C"/>
    <w:rsid w:val="0032513B"/>
    <w:rsid w:val="00325640"/>
    <w:rsid w:val="003270AA"/>
    <w:rsid w:val="003317E2"/>
    <w:rsid w:val="00331BAE"/>
    <w:rsid w:val="00332B45"/>
    <w:rsid w:val="00340419"/>
    <w:rsid w:val="0034516A"/>
    <w:rsid w:val="0034536F"/>
    <w:rsid w:val="00353334"/>
    <w:rsid w:val="0035538F"/>
    <w:rsid w:val="00355F50"/>
    <w:rsid w:val="00357054"/>
    <w:rsid w:val="0036100E"/>
    <w:rsid w:val="00363396"/>
    <w:rsid w:val="00363438"/>
    <w:rsid w:val="00367131"/>
    <w:rsid w:val="00370C33"/>
    <w:rsid w:val="00372A1F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85F"/>
    <w:rsid w:val="00393C53"/>
    <w:rsid w:val="00397C73"/>
    <w:rsid w:val="003A10EF"/>
    <w:rsid w:val="003A2F10"/>
    <w:rsid w:val="003A4892"/>
    <w:rsid w:val="003A7DDA"/>
    <w:rsid w:val="003B0588"/>
    <w:rsid w:val="003B1E81"/>
    <w:rsid w:val="003B3F9A"/>
    <w:rsid w:val="003B7589"/>
    <w:rsid w:val="003C05B4"/>
    <w:rsid w:val="003C0AFD"/>
    <w:rsid w:val="003C1592"/>
    <w:rsid w:val="003C164C"/>
    <w:rsid w:val="003C3957"/>
    <w:rsid w:val="003C5012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1FD9"/>
    <w:rsid w:val="003E2BE8"/>
    <w:rsid w:val="003E7D01"/>
    <w:rsid w:val="003F1A59"/>
    <w:rsid w:val="003F2357"/>
    <w:rsid w:val="003F2741"/>
    <w:rsid w:val="003F3C1F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741D"/>
    <w:rsid w:val="004077A8"/>
    <w:rsid w:val="00407B65"/>
    <w:rsid w:val="00407C88"/>
    <w:rsid w:val="00407E0A"/>
    <w:rsid w:val="0041077B"/>
    <w:rsid w:val="00410B94"/>
    <w:rsid w:val="00411F09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228B"/>
    <w:rsid w:val="0045572F"/>
    <w:rsid w:val="004559BA"/>
    <w:rsid w:val="00460AA5"/>
    <w:rsid w:val="00460E85"/>
    <w:rsid w:val="00462569"/>
    <w:rsid w:val="00462826"/>
    <w:rsid w:val="00463234"/>
    <w:rsid w:val="00472626"/>
    <w:rsid w:val="00473BCA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2F8"/>
    <w:rsid w:val="00484B82"/>
    <w:rsid w:val="00490EA7"/>
    <w:rsid w:val="00492EC7"/>
    <w:rsid w:val="00497866"/>
    <w:rsid w:val="00497F02"/>
    <w:rsid w:val="004A353B"/>
    <w:rsid w:val="004A359B"/>
    <w:rsid w:val="004A3D52"/>
    <w:rsid w:val="004A5394"/>
    <w:rsid w:val="004A668C"/>
    <w:rsid w:val="004A66A8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1795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1DF9"/>
    <w:rsid w:val="00553C3F"/>
    <w:rsid w:val="00557871"/>
    <w:rsid w:val="0056118B"/>
    <w:rsid w:val="0056133F"/>
    <w:rsid w:val="005630A8"/>
    <w:rsid w:val="00563B24"/>
    <w:rsid w:val="00567AF4"/>
    <w:rsid w:val="00567CD4"/>
    <w:rsid w:val="0057500D"/>
    <w:rsid w:val="00581AE8"/>
    <w:rsid w:val="00581D2D"/>
    <w:rsid w:val="00582A6B"/>
    <w:rsid w:val="00582E60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6EEB"/>
    <w:rsid w:val="00597EE1"/>
    <w:rsid w:val="005A29B8"/>
    <w:rsid w:val="005A38CB"/>
    <w:rsid w:val="005B04A3"/>
    <w:rsid w:val="005B1FEA"/>
    <w:rsid w:val="005B2069"/>
    <w:rsid w:val="005B2A00"/>
    <w:rsid w:val="005B3271"/>
    <w:rsid w:val="005B385A"/>
    <w:rsid w:val="005B52F6"/>
    <w:rsid w:val="005B5925"/>
    <w:rsid w:val="005B61CC"/>
    <w:rsid w:val="005B61D0"/>
    <w:rsid w:val="005B699F"/>
    <w:rsid w:val="005B69A4"/>
    <w:rsid w:val="005B6B7D"/>
    <w:rsid w:val="005B7CF2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0BD2"/>
    <w:rsid w:val="005F2F38"/>
    <w:rsid w:val="005F3643"/>
    <w:rsid w:val="005F4511"/>
    <w:rsid w:val="005F542C"/>
    <w:rsid w:val="005F60D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57F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0982"/>
    <w:rsid w:val="0067198B"/>
    <w:rsid w:val="00673F7D"/>
    <w:rsid w:val="006759AC"/>
    <w:rsid w:val="00676792"/>
    <w:rsid w:val="006806A9"/>
    <w:rsid w:val="00681C28"/>
    <w:rsid w:val="006837DC"/>
    <w:rsid w:val="006841FC"/>
    <w:rsid w:val="00687FE0"/>
    <w:rsid w:val="00696EAC"/>
    <w:rsid w:val="00697866"/>
    <w:rsid w:val="00697D58"/>
    <w:rsid w:val="006A383F"/>
    <w:rsid w:val="006A4E1A"/>
    <w:rsid w:val="006A61FA"/>
    <w:rsid w:val="006A7360"/>
    <w:rsid w:val="006B1281"/>
    <w:rsid w:val="006B1836"/>
    <w:rsid w:val="006B1CC0"/>
    <w:rsid w:val="006B1DEF"/>
    <w:rsid w:val="006B2F64"/>
    <w:rsid w:val="006B4A0A"/>
    <w:rsid w:val="006B4B4D"/>
    <w:rsid w:val="006B6068"/>
    <w:rsid w:val="006B64A3"/>
    <w:rsid w:val="006B7AFA"/>
    <w:rsid w:val="006C4CFA"/>
    <w:rsid w:val="006C68F4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3D5"/>
    <w:rsid w:val="006E56BF"/>
    <w:rsid w:val="006E64BE"/>
    <w:rsid w:val="006E7183"/>
    <w:rsid w:val="006F29C7"/>
    <w:rsid w:val="006F352C"/>
    <w:rsid w:val="006F5D72"/>
    <w:rsid w:val="006F6D72"/>
    <w:rsid w:val="006F7734"/>
    <w:rsid w:val="007008F3"/>
    <w:rsid w:val="00701ECF"/>
    <w:rsid w:val="00702AB3"/>
    <w:rsid w:val="00702D1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253A3"/>
    <w:rsid w:val="007326A6"/>
    <w:rsid w:val="007326BC"/>
    <w:rsid w:val="007329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14B1"/>
    <w:rsid w:val="00751FA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116"/>
    <w:rsid w:val="0076646C"/>
    <w:rsid w:val="00766745"/>
    <w:rsid w:val="00767806"/>
    <w:rsid w:val="00770A3B"/>
    <w:rsid w:val="00770D15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0BD1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3441"/>
    <w:rsid w:val="007D4637"/>
    <w:rsid w:val="007D4BE7"/>
    <w:rsid w:val="007D54B2"/>
    <w:rsid w:val="007D6C0C"/>
    <w:rsid w:val="007D7685"/>
    <w:rsid w:val="007D777E"/>
    <w:rsid w:val="007E212D"/>
    <w:rsid w:val="007E348A"/>
    <w:rsid w:val="007E5260"/>
    <w:rsid w:val="007F0742"/>
    <w:rsid w:val="007F0CAA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0FBC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B4D"/>
    <w:rsid w:val="00844E05"/>
    <w:rsid w:val="00844E20"/>
    <w:rsid w:val="00846F5C"/>
    <w:rsid w:val="00847926"/>
    <w:rsid w:val="00850154"/>
    <w:rsid w:val="00851878"/>
    <w:rsid w:val="008522F3"/>
    <w:rsid w:val="008546A6"/>
    <w:rsid w:val="008574C3"/>
    <w:rsid w:val="00857D4B"/>
    <w:rsid w:val="008617EE"/>
    <w:rsid w:val="00865492"/>
    <w:rsid w:val="008667B2"/>
    <w:rsid w:val="00867C12"/>
    <w:rsid w:val="0087122F"/>
    <w:rsid w:val="008727FA"/>
    <w:rsid w:val="0087407B"/>
    <w:rsid w:val="008740B4"/>
    <w:rsid w:val="0087433A"/>
    <w:rsid w:val="0087572B"/>
    <w:rsid w:val="00876B16"/>
    <w:rsid w:val="0088020F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DDF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B81"/>
    <w:rsid w:val="00900E6D"/>
    <w:rsid w:val="009011C0"/>
    <w:rsid w:val="009022A6"/>
    <w:rsid w:val="009039EB"/>
    <w:rsid w:val="009061BF"/>
    <w:rsid w:val="00910A7C"/>
    <w:rsid w:val="009134A5"/>
    <w:rsid w:val="00913BC4"/>
    <w:rsid w:val="00914818"/>
    <w:rsid w:val="00915176"/>
    <w:rsid w:val="00916AF6"/>
    <w:rsid w:val="0091783D"/>
    <w:rsid w:val="009205BB"/>
    <w:rsid w:val="00924511"/>
    <w:rsid w:val="009265EE"/>
    <w:rsid w:val="009303A1"/>
    <w:rsid w:val="009337EA"/>
    <w:rsid w:val="00934F00"/>
    <w:rsid w:val="00935020"/>
    <w:rsid w:val="00940074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9B6"/>
    <w:rsid w:val="00946ED6"/>
    <w:rsid w:val="00950496"/>
    <w:rsid w:val="009520A3"/>
    <w:rsid w:val="009537B9"/>
    <w:rsid w:val="009605DB"/>
    <w:rsid w:val="009618EE"/>
    <w:rsid w:val="009630C2"/>
    <w:rsid w:val="00965DFE"/>
    <w:rsid w:val="00966CAB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6E34"/>
    <w:rsid w:val="00991BDD"/>
    <w:rsid w:val="00992BF9"/>
    <w:rsid w:val="0099327E"/>
    <w:rsid w:val="009A2E7D"/>
    <w:rsid w:val="009A442F"/>
    <w:rsid w:val="009B01E7"/>
    <w:rsid w:val="009B09DD"/>
    <w:rsid w:val="009B2FD2"/>
    <w:rsid w:val="009B46F5"/>
    <w:rsid w:val="009B521D"/>
    <w:rsid w:val="009B5D3A"/>
    <w:rsid w:val="009B6B64"/>
    <w:rsid w:val="009C0389"/>
    <w:rsid w:val="009C14FB"/>
    <w:rsid w:val="009C200B"/>
    <w:rsid w:val="009C4013"/>
    <w:rsid w:val="009C4D0C"/>
    <w:rsid w:val="009C6411"/>
    <w:rsid w:val="009C65DA"/>
    <w:rsid w:val="009D0A14"/>
    <w:rsid w:val="009D1E23"/>
    <w:rsid w:val="009D2B2A"/>
    <w:rsid w:val="009D3ED3"/>
    <w:rsid w:val="009D50D5"/>
    <w:rsid w:val="009D5301"/>
    <w:rsid w:val="009D5B2B"/>
    <w:rsid w:val="009E2943"/>
    <w:rsid w:val="009E2E20"/>
    <w:rsid w:val="009E474B"/>
    <w:rsid w:val="009E5D39"/>
    <w:rsid w:val="009E70BD"/>
    <w:rsid w:val="009E7970"/>
    <w:rsid w:val="009F1E96"/>
    <w:rsid w:val="009F233B"/>
    <w:rsid w:val="009F3FFE"/>
    <w:rsid w:val="009F4485"/>
    <w:rsid w:val="009F5F5A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16207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7D7A"/>
    <w:rsid w:val="00A40BAC"/>
    <w:rsid w:val="00A420E1"/>
    <w:rsid w:val="00A479A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357C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9AC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6FCB"/>
    <w:rsid w:val="00AB7195"/>
    <w:rsid w:val="00AC0963"/>
    <w:rsid w:val="00AC3175"/>
    <w:rsid w:val="00AC31A0"/>
    <w:rsid w:val="00AC3287"/>
    <w:rsid w:val="00AC3825"/>
    <w:rsid w:val="00AC53F7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682C"/>
    <w:rsid w:val="00AE7BDC"/>
    <w:rsid w:val="00AF2248"/>
    <w:rsid w:val="00AF2C1D"/>
    <w:rsid w:val="00AF516D"/>
    <w:rsid w:val="00AF5C3C"/>
    <w:rsid w:val="00AF6C15"/>
    <w:rsid w:val="00AF71B7"/>
    <w:rsid w:val="00AF7208"/>
    <w:rsid w:val="00B010B8"/>
    <w:rsid w:val="00B01DC4"/>
    <w:rsid w:val="00B024AB"/>
    <w:rsid w:val="00B0272E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3234D"/>
    <w:rsid w:val="00B36EED"/>
    <w:rsid w:val="00B372AE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A37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B7BF1"/>
    <w:rsid w:val="00BC0E6E"/>
    <w:rsid w:val="00BC27F5"/>
    <w:rsid w:val="00BC5221"/>
    <w:rsid w:val="00BC5550"/>
    <w:rsid w:val="00BC557F"/>
    <w:rsid w:val="00BC5631"/>
    <w:rsid w:val="00BC6724"/>
    <w:rsid w:val="00BC7B5B"/>
    <w:rsid w:val="00BD1C51"/>
    <w:rsid w:val="00BD4084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20ED"/>
    <w:rsid w:val="00BF3190"/>
    <w:rsid w:val="00BF612E"/>
    <w:rsid w:val="00BF7F8C"/>
    <w:rsid w:val="00C01892"/>
    <w:rsid w:val="00C01CC3"/>
    <w:rsid w:val="00C029BD"/>
    <w:rsid w:val="00C036E8"/>
    <w:rsid w:val="00C05A80"/>
    <w:rsid w:val="00C07D78"/>
    <w:rsid w:val="00C12368"/>
    <w:rsid w:val="00C12586"/>
    <w:rsid w:val="00C1364D"/>
    <w:rsid w:val="00C142E2"/>
    <w:rsid w:val="00C15F94"/>
    <w:rsid w:val="00C16173"/>
    <w:rsid w:val="00C1752C"/>
    <w:rsid w:val="00C179D9"/>
    <w:rsid w:val="00C20961"/>
    <w:rsid w:val="00C2426F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2460"/>
    <w:rsid w:val="00C456AB"/>
    <w:rsid w:val="00C457BA"/>
    <w:rsid w:val="00C45963"/>
    <w:rsid w:val="00C46838"/>
    <w:rsid w:val="00C468CF"/>
    <w:rsid w:val="00C50159"/>
    <w:rsid w:val="00C52982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72F80"/>
    <w:rsid w:val="00C734C3"/>
    <w:rsid w:val="00C74702"/>
    <w:rsid w:val="00C751BA"/>
    <w:rsid w:val="00C755BC"/>
    <w:rsid w:val="00C772E0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3166"/>
    <w:rsid w:val="00CF4176"/>
    <w:rsid w:val="00CF6699"/>
    <w:rsid w:val="00CF680D"/>
    <w:rsid w:val="00CF6E15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27613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7379"/>
    <w:rsid w:val="00D61273"/>
    <w:rsid w:val="00D61688"/>
    <w:rsid w:val="00D61ED8"/>
    <w:rsid w:val="00D65CE5"/>
    <w:rsid w:val="00D67BCA"/>
    <w:rsid w:val="00D70BD4"/>
    <w:rsid w:val="00D7144D"/>
    <w:rsid w:val="00D71A29"/>
    <w:rsid w:val="00D728D9"/>
    <w:rsid w:val="00D7328A"/>
    <w:rsid w:val="00D73A08"/>
    <w:rsid w:val="00D73CA5"/>
    <w:rsid w:val="00D76196"/>
    <w:rsid w:val="00D80AA2"/>
    <w:rsid w:val="00D81F55"/>
    <w:rsid w:val="00D85D56"/>
    <w:rsid w:val="00D864E2"/>
    <w:rsid w:val="00D86718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72A"/>
    <w:rsid w:val="00DA0C5F"/>
    <w:rsid w:val="00DA18E9"/>
    <w:rsid w:val="00DA1A01"/>
    <w:rsid w:val="00DA1DB6"/>
    <w:rsid w:val="00DA24B0"/>
    <w:rsid w:val="00DA276C"/>
    <w:rsid w:val="00DA3DDC"/>
    <w:rsid w:val="00DA5E61"/>
    <w:rsid w:val="00DA6B8B"/>
    <w:rsid w:val="00DB01EF"/>
    <w:rsid w:val="00DB4EDF"/>
    <w:rsid w:val="00DC0744"/>
    <w:rsid w:val="00DC150D"/>
    <w:rsid w:val="00DC1BA7"/>
    <w:rsid w:val="00DC2BA1"/>
    <w:rsid w:val="00DC3B5C"/>
    <w:rsid w:val="00DC47C8"/>
    <w:rsid w:val="00DC4A9C"/>
    <w:rsid w:val="00DC578F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424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270AF"/>
    <w:rsid w:val="00E304A8"/>
    <w:rsid w:val="00E306DA"/>
    <w:rsid w:val="00E36FE3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4440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96689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5AC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45D0"/>
    <w:rsid w:val="00F07DCC"/>
    <w:rsid w:val="00F10010"/>
    <w:rsid w:val="00F128C1"/>
    <w:rsid w:val="00F135C1"/>
    <w:rsid w:val="00F1795B"/>
    <w:rsid w:val="00F2059C"/>
    <w:rsid w:val="00F2281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37CA3"/>
    <w:rsid w:val="00F404C0"/>
    <w:rsid w:val="00F41EEA"/>
    <w:rsid w:val="00F4441B"/>
    <w:rsid w:val="00F46FBB"/>
    <w:rsid w:val="00F525F8"/>
    <w:rsid w:val="00F600EB"/>
    <w:rsid w:val="00F613C8"/>
    <w:rsid w:val="00F63C42"/>
    <w:rsid w:val="00F64478"/>
    <w:rsid w:val="00F651E4"/>
    <w:rsid w:val="00F66C80"/>
    <w:rsid w:val="00F66FC0"/>
    <w:rsid w:val="00F673A1"/>
    <w:rsid w:val="00F7015C"/>
    <w:rsid w:val="00F70F9B"/>
    <w:rsid w:val="00F72DBB"/>
    <w:rsid w:val="00F735BC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3C8"/>
    <w:rsid w:val="00FA5FA8"/>
    <w:rsid w:val="00FA624B"/>
    <w:rsid w:val="00FA6D11"/>
    <w:rsid w:val="00FA7364"/>
    <w:rsid w:val="00FB3FB7"/>
    <w:rsid w:val="00FB4717"/>
    <w:rsid w:val="00FB4A8D"/>
    <w:rsid w:val="00FB5981"/>
    <w:rsid w:val="00FB7719"/>
    <w:rsid w:val="00FB7AEF"/>
    <w:rsid w:val="00FC32A7"/>
    <w:rsid w:val="00FC77BE"/>
    <w:rsid w:val="00FC7A73"/>
    <w:rsid w:val="00FC7F37"/>
    <w:rsid w:val="00FD1036"/>
    <w:rsid w:val="00FD2336"/>
    <w:rsid w:val="00FD481C"/>
    <w:rsid w:val="00FE2964"/>
    <w:rsid w:val="00FE2CE8"/>
    <w:rsid w:val="00FE35CE"/>
    <w:rsid w:val="00FE45C1"/>
    <w:rsid w:val="00FE622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5E17CFE-C513-42BD-BB2C-E755A845E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link w:val="5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styleId="af9">
    <w:name w:val="Plain Text"/>
    <w:basedOn w:val="a0"/>
    <w:link w:val="afa"/>
    <w:rsid w:val="007329BC"/>
    <w:pPr>
      <w:ind w:firstLine="0"/>
      <w:jc w:val="left"/>
    </w:pPr>
    <w:rPr>
      <w:rFonts w:ascii="Courier New" w:hAnsi="Courier New" w:cs="Courier New"/>
    </w:rPr>
  </w:style>
  <w:style w:type="character" w:customStyle="1" w:styleId="afa">
    <w:name w:val="Текст Знак"/>
    <w:basedOn w:val="a1"/>
    <w:link w:val="af9"/>
    <w:rsid w:val="007329BC"/>
    <w:rPr>
      <w:rFonts w:ascii="Courier New" w:hAnsi="Courier New" w:cs="Courier New"/>
    </w:rPr>
  </w:style>
  <w:style w:type="character" w:customStyle="1" w:styleId="50">
    <w:name w:val="Заголовок 5 Знак"/>
    <w:basedOn w:val="a1"/>
    <w:link w:val="5"/>
    <w:rsid w:val="000D10B7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0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38814-A4CF-41AE-8D75-859B26A737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914288-62D4-4462-9E99-EC1AA3758B1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483ACDB0-C088-441C-977B-788F1A8978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357D63-5B62-4A53-8C70-A10F020C4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1538</Words>
  <Characters>8770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http://systemax.ua/elektrodvigateli/trehfaznye-obshepromyshlennye-elektrodvigateli/air/air180m6--18-5-kvt-1000-ob-min-.html</vt:lpstr>
    </vt:vector>
  </TitlesOfParts>
  <Company>ОАО "НижЭСП"</Company>
  <LinksUpToDate>false</LinksUpToDate>
  <CharactersWithSpaces>10288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http://systemax.ua/elektrodvigateli/trehfaznye-obshepromyshlennye-elektrodvigateli/air/air180m6--18-5-kvt-1000-ob-min-.html</dc:title>
  <dc:creator>Пашков Артем Михайлович</dc:creator>
  <cp:lastModifiedBy>Колесов Андрей Владимирович</cp:lastModifiedBy>
  <cp:revision>12</cp:revision>
  <cp:lastPrinted>2022-07-12T05:23:00Z</cp:lastPrinted>
  <dcterms:created xsi:type="dcterms:W3CDTF">2020-11-23T10:31:00Z</dcterms:created>
  <dcterms:modified xsi:type="dcterms:W3CDTF">2023-03-09T13:25:00Z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